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23D46" w14:textId="22811AA3" w:rsidR="0089690A" w:rsidRDefault="00BD6AA9" w:rsidP="0079655D">
      <w:pPr>
        <w:pStyle w:val="Textkrper-Zeileneinzug"/>
        <w:spacing w:line="320" w:lineRule="atLeast"/>
        <w:ind w:firstLine="0"/>
      </w:pPr>
      <w:r>
        <w:t xml:space="preserve"> </w:t>
      </w:r>
    </w:p>
    <w:p w14:paraId="765F83C7" w14:textId="5B8ADBE1" w:rsidR="00BE0D6C" w:rsidRDefault="00BE0D6C" w:rsidP="0079655D">
      <w:pPr>
        <w:pStyle w:val="Textkrper-Zeileneinzug"/>
        <w:spacing w:line="320" w:lineRule="atLeast"/>
        <w:ind w:firstLine="0"/>
      </w:pPr>
      <w:r>
        <w:t>Name und Anschrift des Bieters:</w:t>
      </w:r>
    </w:p>
    <w:p w14:paraId="76542B9C" w14:textId="77777777" w:rsidR="007E7091" w:rsidRDefault="00BE0D6C" w:rsidP="0079655D">
      <w:pPr>
        <w:spacing w:line="320" w:lineRule="atLeast"/>
        <w:jc w:val="center"/>
        <w:rPr>
          <w:b/>
        </w:rPr>
      </w:pPr>
      <w:r>
        <w:br/>
      </w:r>
      <w:r>
        <w:br/>
      </w:r>
      <w:r w:rsidR="006C66E4">
        <w:rPr>
          <w:b/>
        </w:rPr>
        <w:t xml:space="preserve">Anlage Nr. 1 zum </w:t>
      </w:r>
      <w:r w:rsidR="007C5864" w:rsidRPr="007C5864">
        <w:rPr>
          <w:b/>
        </w:rPr>
        <w:t>EVB-IT Dienstvertrag</w:t>
      </w:r>
      <w:r w:rsidR="007E7091">
        <w:rPr>
          <w:b/>
        </w:rPr>
        <w:t>:</w:t>
      </w:r>
    </w:p>
    <w:p w14:paraId="7B1BACEB" w14:textId="77777777" w:rsidR="007E7091" w:rsidRDefault="007E7091" w:rsidP="0079655D">
      <w:pPr>
        <w:spacing w:line="320" w:lineRule="atLeast"/>
        <w:jc w:val="center"/>
        <w:rPr>
          <w:b/>
        </w:rPr>
      </w:pPr>
    </w:p>
    <w:p w14:paraId="3351F147" w14:textId="77777777" w:rsidR="007E7091" w:rsidRDefault="007E7091" w:rsidP="007E7091">
      <w:pPr>
        <w:spacing w:line="320" w:lineRule="atLeast"/>
        <w:jc w:val="center"/>
        <w:rPr>
          <w:b/>
        </w:rPr>
      </w:pPr>
      <w:r>
        <w:rPr>
          <w:b/>
        </w:rPr>
        <w:t>Pflege, Wartung und Weiterentwicklung</w:t>
      </w:r>
    </w:p>
    <w:p w14:paraId="4FF2F986" w14:textId="349B9CAE" w:rsidR="006C66E4" w:rsidRDefault="007E7091" w:rsidP="007E7091">
      <w:pPr>
        <w:spacing w:line="320" w:lineRule="atLeast"/>
        <w:jc w:val="center"/>
        <w:rPr>
          <w:b/>
        </w:rPr>
      </w:pPr>
      <w:r>
        <w:rPr>
          <w:b/>
        </w:rPr>
        <w:t xml:space="preserve">des </w:t>
      </w:r>
      <w:r w:rsidR="006C66E4">
        <w:rPr>
          <w:b/>
        </w:rPr>
        <w:t>Internetauftritt</w:t>
      </w:r>
      <w:r w:rsidR="004D618D">
        <w:rPr>
          <w:b/>
        </w:rPr>
        <w:t>s</w:t>
      </w:r>
      <w:r w:rsidR="006C66E4">
        <w:rPr>
          <w:b/>
        </w:rPr>
        <w:t xml:space="preserve"> der BG RCI</w:t>
      </w:r>
    </w:p>
    <w:p w14:paraId="4625AC96" w14:textId="77777777" w:rsidR="006C66E4" w:rsidRDefault="006C66E4" w:rsidP="0079655D">
      <w:pPr>
        <w:spacing w:line="320" w:lineRule="atLeast"/>
        <w:jc w:val="center"/>
        <w:rPr>
          <w:b/>
        </w:rPr>
      </w:pPr>
    </w:p>
    <w:p w14:paraId="5175B385" w14:textId="77777777" w:rsidR="004D618D" w:rsidRDefault="004D618D" w:rsidP="0079655D">
      <w:pPr>
        <w:spacing w:line="320" w:lineRule="atLeast"/>
        <w:jc w:val="center"/>
        <w:rPr>
          <w:b/>
        </w:rPr>
      </w:pPr>
    </w:p>
    <w:p w14:paraId="3971EEB0" w14:textId="2661F1FA" w:rsidR="00B277EB" w:rsidRPr="004D618D" w:rsidRDefault="006C66E4" w:rsidP="00345E98">
      <w:pPr>
        <w:spacing w:line="320" w:lineRule="atLeast"/>
        <w:jc w:val="center"/>
        <w:rPr>
          <w:rFonts w:cs="Arial"/>
          <w:sz w:val="32"/>
          <w:szCs w:val="32"/>
        </w:rPr>
      </w:pPr>
      <w:r w:rsidRPr="004D618D">
        <w:rPr>
          <w:b/>
          <w:sz w:val="32"/>
          <w:szCs w:val="32"/>
        </w:rPr>
        <w:t xml:space="preserve">Leistungsbeschreibung </w:t>
      </w:r>
    </w:p>
    <w:p w14:paraId="3907FA2D" w14:textId="71969E5E" w:rsidR="00660A7B" w:rsidRDefault="006C66E4" w:rsidP="007F4852">
      <w:pPr>
        <w:rPr>
          <w:iCs/>
          <w:sz w:val="20"/>
        </w:rPr>
      </w:pPr>
      <w:r w:rsidRPr="0037230F" w:rsidDel="006C66E4">
        <w:t xml:space="preserve"> </w:t>
      </w:r>
      <w:r w:rsidR="004E35E8" w:rsidRPr="0037230F">
        <w:rPr>
          <w:rFonts w:cs="Arial"/>
        </w:rPr>
        <w:br/>
      </w:r>
    </w:p>
    <w:p w14:paraId="3A467742" w14:textId="77777777" w:rsidR="007F4852" w:rsidRPr="007F4852" w:rsidRDefault="007F4852" w:rsidP="007F4852"/>
    <w:p w14:paraId="3A5D7049" w14:textId="77777777" w:rsidR="0062732A" w:rsidRDefault="0062732A" w:rsidP="0062732A">
      <w:pPr>
        <w:pStyle w:val="berschrift1"/>
      </w:pPr>
      <w:r>
        <w:t>Der Auftraggeber</w:t>
      </w:r>
    </w:p>
    <w:p w14:paraId="2DA97723" w14:textId="77777777" w:rsidR="0062732A" w:rsidRDefault="0062732A" w:rsidP="0062732A"/>
    <w:p w14:paraId="02382026" w14:textId="2403A6EC" w:rsidR="0062732A" w:rsidRDefault="0062732A" w:rsidP="0062732A">
      <w:r>
        <w:t>Die Berufsgenossenschaft Rohstoffe und chemische Industrie (BG RCI) ist ein Teil der deutschen Sozialversicherung. Wir sind ein gesetzlicher Unfallversicherungsträger und zuständig für bundesweit rd. 3</w:t>
      </w:r>
      <w:r w:rsidR="00C944DF">
        <w:t>7</w:t>
      </w:r>
      <w:r>
        <w:t>.000 Mitgliedsunternehmen, bei denen ca. 1,6 Millionen Menschen arbeiten. Wir beraten und betreuen unsere Mitgliedsunternehmen in allen Fragen rund um den Arbeits- und Gesundheitsschutz. Im Falle eines Arbeitsunfalls oder einer Berufskrankheit helfen wir den Versicherten mit einer umfassenden Heilbehandlung und Rehabilitation und tragen damit zur bestmöglichen Wiedereingliederung in das Erwerbsleben und in das Leben in der Gemeinschaft bei.</w:t>
      </w:r>
    </w:p>
    <w:p w14:paraId="39B789DB" w14:textId="77777777" w:rsidR="0062732A" w:rsidRDefault="0062732A" w:rsidP="0062732A"/>
    <w:p w14:paraId="1A722575" w14:textId="77777777" w:rsidR="00210093" w:rsidRPr="0062732A" w:rsidRDefault="00210093" w:rsidP="0062732A"/>
    <w:p w14:paraId="0A248A49" w14:textId="2A027D74" w:rsidR="00076482" w:rsidRPr="00660A7B" w:rsidRDefault="006C66E4" w:rsidP="007F4852">
      <w:pPr>
        <w:pStyle w:val="berschrift1"/>
      </w:pPr>
      <w:r>
        <w:t xml:space="preserve">Beschreibung des zu betreuenden Internetauftritts </w:t>
      </w:r>
      <w:r w:rsidR="00BB0C64">
        <w:t>(Gesamtsystem)</w:t>
      </w:r>
    </w:p>
    <w:p w14:paraId="36D9D0F0" w14:textId="77777777" w:rsidR="00076482" w:rsidRDefault="00076482" w:rsidP="0079655D">
      <w:pPr>
        <w:spacing w:line="320" w:lineRule="atLeast"/>
        <w:rPr>
          <w:rFonts w:cs="Arial"/>
          <w:szCs w:val="22"/>
        </w:rPr>
      </w:pPr>
    </w:p>
    <w:p w14:paraId="5D315D6B" w14:textId="27382C3A" w:rsidR="008E4901" w:rsidRPr="000C5F91" w:rsidRDefault="008E4901" w:rsidP="008E4901">
      <w:r w:rsidRPr="000C5F91">
        <w:t xml:space="preserve">Der primäre Internetauftritt </w:t>
      </w:r>
      <w:r w:rsidR="00F053AC" w:rsidRPr="000C5F91">
        <w:t>(</w:t>
      </w:r>
      <w:hyperlink r:id="rId8" w:history="1">
        <w:r w:rsidR="00F053AC" w:rsidRPr="000C5F91">
          <w:rPr>
            <w:rStyle w:val="Hyperlink"/>
          </w:rPr>
          <w:t>www.bgrci.de</w:t>
        </w:r>
      </w:hyperlink>
      <w:r w:rsidR="00F053AC" w:rsidRPr="000C5F91">
        <w:t xml:space="preserve">) </w:t>
      </w:r>
      <w:r w:rsidRPr="000C5F91">
        <w:t xml:space="preserve">sowie auch einige Sonderauftritte </w:t>
      </w:r>
      <w:r w:rsidR="006C66E4" w:rsidRPr="000C5F91">
        <w:t>des Auftraggebers</w:t>
      </w:r>
      <w:r w:rsidR="00E51872">
        <w:t xml:space="preserve"> </w:t>
      </w:r>
      <w:r w:rsidRPr="000C5F91">
        <w:t xml:space="preserve">werden durch ein zentrales Contentmanagement System (im Folgenden CMS) bereitgestellt. Bei dem </w:t>
      </w:r>
      <w:r w:rsidR="004A7BF4">
        <w:t>System</w:t>
      </w:r>
      <w:r w:rsidR="004A7BF4" w:rsidRPr="000C5F91">
        <w:t xml:space="preserve"> </w:t>
      </w:r>
      <w:r w:rsidRPr="000C5F91">
        <w:t xml:space="preserve">handelt es sich um </w:t>
      </w:r>
      <w:r w:rsidR="004A7BF4">
        <w:t>das</w:t>
      </w:r>
      <w:r w:rsidR="004A7BF4" w:rsidRPr="000C5F91">
        <w:t xml:space="preserve"> </w:t>
      </w:r>
      <w:proofErr w:type="spellStart"/>
      <w:r w:rsidRPr="000C5F91">
        <w:t>OpenSource</w:t>
      </w:r>
      <w:proofErr w:type="spellEnd"/>
      <w:r w:rsidRPr="000C5F91">
        <w:t>-</w:t>
      </w:r>
      <w:r w:rsidR="004A7BF4">
        <w:t>CMS</w:t>
      </w:r>
      <w:r w:rsidR="004A7BF4" w:rsidRPr="000C5F91">
        <w:t xml:space="preserve"> </w:t>
      </w:r>
      <w:r w:rsidRPr="000C5F91">
        <w:t xml:space="preserve">Typo3 in der </w:t>
      </w:r>
      <w:commentRangeStart w:id="0"/>
      <w:r w:rsidRPr="000C5F91">
        <w:t xml:space="preserve">Version </w:t>
      </w:r>
      <w:commentRangeEnd w:id="0"/>
      <w:r w:rsidR="00970C06">
        <w:rPr>
          <w:rStyle w:val="Kommentarzeichen"/>
        </w:rPr>
        <w:commentReference w:id="0"/>
      </w:r>
      <w:commentRangeStart w:id="1"/>
      <w:r w:rsidR="00CE6243" w:rsidRPr="000C5F91">
        <w:t>1</w:t>
      </w:r>
      <w:r w:rsidR="00CE6243">
        <w:t>2</w:t>
      </w:r>
      <w:r w:rsidR="000C5F91" w:rsidRPr="000C5F91">
        <w:t>.</w:t>
      </w:r>
      <w:r w:rsidR="00CE6243">
        <w:t>4.</w:t>
      </w:r>
      <w:r w:rsidR="009A5456">
        <w:t>x</w:t>
      </w:r>
      <w:commentRangeEnd w:id="1"/>
      <w:r w:rsidR="00700B76">
        <w:rPr>
          <w:rStyle w:val="Kommentarzeichen"/>
        </w:rPr>
        <w:commentReference w:id="1"/>
      </w:r>
      <w:r w:rsidR="00953DB8" w:rsidRPr="000C5F91">
        <w:t>.</w:t>
      </w:r>
    </w:p>
    <w:p w14:paraId="49D9C569" w14:textId="7B8C1BAB" w:rsidR="008E4901" w:rsidRPr="000C5F91" w:rsidRDefault="008E4901" w:rsidP="008E4901">
      <w:r w:rsidRPr="000C5F91">
        <w:t xml:space="preserve">Der Betrieb des CMS erfolgt auf Servern, die </w:t>
      </w:r>
      <w:r w:rsidR="006C66E4" w:rsidRPr="000C5F91">
        <w:t>der Auftraggeber</w:t>
      </w:r>
      <w:r w:rsidRPr="000C5F91">
        <w:t xml:space="preserve"> bei einem externen Provider</w:t>
      </w:r>
      <w:r w:rsidR="006C66E4" w:rsidRPr="000C5F91">
        <w:t xml:space="preserve"> (Bestandsdienstleister)</w:t>
      </w:r>
      <w:r w:rsidRPr="000C5F91">
        <w:t xml:space="preserve"> angemietet </w:t>
      </w:r>
      <w:r w:rsidR="006C66E4" w:rsidRPr="000C5F91">
        <w:t>hat</w:t>
      </w:r>
      <w:r w:rsidRPr="000C5F91">
        <w:t xml:space="preserve">. Standort dieser Server sowie die Datenhaltung ist ausschließlich in Deutschland, um den deutschen Datenschutzanforderungen gerecht zu werden. Bei der </w:t>
      </w:r>
      <w:r w:rsidR="006C66E4" w:rsidRPr="000C5F91">
        <w:t>Bestandsdienstleist</w:t>
      </w:r>
      <w:r w:rsidR="001E61B9">
        <w:t>ung</w:t>
      </w:r>
      <w:r w:rsidR="006C66E4" w:rsidRPr="000C5F91">
        <w:t xml:space="preserve"> </w:t>
      </w:r>
      <w:r w:rsidRPr="000C5F91">
        <w:t>handelt es sich um ein reines Serverhosting</w:t>
      </w:r>
      <w:r w:rsidR="001E61B9">
        <w:t>. Der technische CMS-</w:t>
      </w:r>
      <w:r w:rsidRPr="000C5F91">
        <w:t>Betrieb</w:t>
      </w:r>
      <w:r w:rsidR="00D80F43">
        <w:t xml:space="preserve">, </w:t>
      </w:r>
      <w:r w:rsidRPr="000C5F91">
        <w:t xml:space="preserve">die Systempflege </w:t>
      </w:r>
      <w:r w:rsidR="00D80F43">
        <w:t xml:space="preserve">sowie die redaktionellen Arbeiten erfolgen </w:t>
      </w:r>
      <w:r w:rsidR="0008211B">
        <w:t>somit</w:t>
      </w:r>
      <w:r w:rsidR="001E61B9">
        <w:t xml:space="preserve"> </w:t>
      </w:r>
      <w:r w:rsidRPr="000C5F91">
        <w:t xml:space="preserve">durch </w:t>
      </w:r>
      <w:r w:rsidR="0008211B">
        <w:t>den Auftraggeber</w:t>
      </w:r>
      <w:r w:rsidRPr="000C5F91">
        <w:t xml:space="preserve"> oder eine</w:t>
      </w:r>
      <w:r w:rsidR="005331F8">
        <w:t>n</w:t>
      </w:r>
      <w:r w:rsidRPr="000C5F91">
        <w:t xml:space="preserve"> durch </w:t>
      </w:r>
      <w:r w:rsidR="0008211B">
        <w:t>ihn</w:t>
      </w:r>
      <w:r w:rsidR="0008211B" w:rsidRPr="000C5F91">
        <w:t xml:space="preserve"> </w:t>
      </w:r>
      <w:r w:rsidRPr="000C5F91">
        <w:t>beauftragten Dienstleister</w:t>
      </w:r>
      <w:r w:rsidR="00D80F43">
        <w:t xml:space="preserve"> (siehe Gegenstand der Ausschreibung)</w:t>
      </w:r>
      <w:r w:rsidR="0008211B">
        <w:t>.</w:t>
      </w:r>
      <w:r w:rsidRPr="000C5F91">
        <w:t xml:space="preserve"> Die Serverinfrastruktur besteht aus mehreren Servern (Entwicklung</w:t>
      </w:r>
      <w:r w:rsidR="00F053AC" w:rsidRPr="000C5F91">
        <w:t>s</w:t>
      </w:r>
      <w:r w:rsidRPr="000C5F91">
        <w:t>-, Test- und Livesystem). Sämtliche redaktionelle Änderungen erfolgen, sofern nicht als Test gedacht, immer auf dem Livesystem. Die Entwicklungen erfolg</w:t>
      </w:r>
      <w:r w:rsidR="00F053AC" w:rsidRPr="000C5F91">
        <w:t>en</w:t>
      </w:r>
      <w:r w:rsidRPr="000C5F91">
        <w:t xml:space="preserve"> in einem Entwicklungssystem, alle Entwicklungen werden in einem Testsystem vorgetestet</w:t>
      </w:r>
      <w:r w:rsidR="004402D2">
        <w:t>,</w:t>
      </w:r>
      <w:r w:rsidRPr="000C5F91">
        <w:t xml:space="preserve"> bevor die Änderungen in den produktiven Betrieb überführt werden. Die Steuerung der Produktivschaltung erfolgt durch eine zentrale Stelle </w:t>
      </w:r>
      <w:r w:rsidR="0008211B">
        <w:t>beim Auftraggeber</w:t>
      </w:r>
      <w:r w:rsidRPr="000C5F91">
        <w:t>, die den internen Abnahmeprozess zu den Fachbereichen koordiniert und sicherstellt.</w:t>
      </w:r>
    </w:p>
    <w:p w14:paraId="3308A9A9" w14:textId="77777777" w:rsidR="00345E98" w:rsidRDefault="00345E98" w:rsidP="003878B3"/>
    <w:p w14:paraId="426047ED" w14:textId="3857812F" w:rsidR="00FA64CA" w:rsidRDefault="008E4901" w:rsidP="003878B3">
      <w:r w:rsidRPr="000C5F91">
        <w:t>Der Gesamtauftritt der BG RCI umfasst mittlerweile eine vierstellige Seitenanzahl unter Einhaltung eines vorgegebenen Corporate Design</w:t>
      </w:r>
      <w:r w:rsidR="004402D2">
        <w:t>s</w:t>
      </w:r>
      <w:r w:rsidRPr="000C5F91">
        <w:t xml:space="preserve">. Vor allem durch den Fachbereich Prävention wird eine sehr große Wissenssammlung von Maßnahmen sowie Unterstützungshilfen zur Verhinderung von betrieblichen Unfallsituationen auf den Internetseiten bereitgestellt. Hierzu werden </w:t>
      </w:r>
      <w:r w:rsidR="005331F8">
        <w:t xml:space="preserve">zahlreiche </w:t>
      </w:r>
      <w:r w:rsidRPr="000C5F91">
        <w:t>Medien (Bild-, Video- und Präsentationsmaterial</w:t>
      </w:r>
      <w:r w:rsidR="00D80F43">
        <w:t>ien</w:t>
      </w:r>
      <w:r w:rsidRPr="000C5F91">
        <w:t>) angeboten.</w:t>
      </w:r>
      <w:r w:rsidR="00F053AC" w:rsidRPr="000C5F91">
        <w:t xml:space="preserve"> </w:t>
      </w:r>
      <w:r w:rsidRPr="000C5F91">
        <w:t xml:space="preserve">Als Körperschaft des öffentlichen Rechts </w:t>
      </w:r>
      <w:r w:rsidR="00953DB8" w:rsidRPr="000C5F91">
        <w:t>muss</w:t>
      </w:r>
      <w:r w:rsidR="00F053AC" w:rsidRPr="000C5F91">
        <w:t xml:space="preserve"> dabei </w:t>
      </w:r>
      <w:r w:rsidR="00A03ED8">
        <w:t xml:space="preserve">zwingend </w:t>
      </w:r>
      <w:r w:rsidR="00F053AC" w:rsidRPr="000C5F91">
        <w:t>sichergestellt werden, dass die Inhalte barrierefrei</w:t>
      </w:r>
      <w:r w:rsidRPr="000C5F91">
        <w:t xml:space="preserve"> nach dem Behindertengleichstellungsgesetz </w:t>
      </w:r>
      <w:r w:rsidR="00623CFB">
        <w:t>(BGG)</w:t>
      </w:r>
      <w:r w:rsidR="004402D2">
        <w:t>,</w:t>
      </w:r>
      <w:r w:rsidR="00623CFB">
        <w:t xml:space="preserve"> durch die Barrierefreie-Informationstechnik-Verordnung </w:t>
      </w:r>
      <w:r w:rsidRPr="000C5F91">
        <w:t xml:space="preserve">(BITV 2.0) </w:t>
      </w:r>
      <w:r w:rsidR="00F053AC" w:rsidRPr="000C5F91">
        <w:t xml:space="preserve">sowie der RICHTLINIE (EU) 2016/2102 DES EUROPÄISCHEN </w:t>
      </w:r>
      <w:r w:rsidR="00F053AC" w:rsidRPr="000C5F91">
        <w:lastRenderedPageBreak/>
        <w:t xml:space="preserve">PARLAMENTS UND DES RATES vom 26. Oktober 2016 über den barrierefreien Zugang zu den Websites und mobilen Anwendungen öffentlicher Stellen </w:t>
      </w:r>
      <w:r w:rsidR="00A13B44" w:rsidRPr="000C5F91">
        <w:t>angeboten werden</w:t>
      </w:r>
      <w:r w:rsidRPr="000C5F91">
        <w:t>.</w:t>
      </w:r>
      <w:r w:rsidR="00A13B44" w:rsidRPr="000C5F91">
        <w:t xml:space="preserve"> Die Umsetzung dieser Verpflichtungen erfolgt derzeit für alle neuen Inhalte und wurde bereits rückwirkend für </w:t>
      </w:r>
      <w:r w:rsidR="0070751E">
        <w:t>die</w:t>
      </w:r>
      <w:r w:rsidR="00A13B44" w:rsidRPr="000C5F91">
        <w:t xml:space="preserve"> älteren Inhalte </w:t>
      </w:r>
      <w:r w:rsidR="000C5F91">
        <w:t>sichergestellt</w:t>
      </w:r>
      <w:r w:rsidR="00A13B44" w:rsidRPr="000C5F91">
        <w:t>.</w:t>
      </w:r>
    </w:p>
    <w:p w14:paraId="47A2CB58" w14:textId="77777777" w:rsidR="007F4852" w:rsidRDefault="007F4852" w:rsidP="007F4852"/>
    <w:p w14:paraId="523A8BE3" w14:textId="77777777" w:rsidR="00FA64CA" w:rsidRPr="00FA64CA" w:rsidRDefault="00FA64CA" w:rsidP="003878B3"/>
    <w:p w14:paraId="703024E9" w14:textId="1CD749D4" w:rsidR="005752A5" w:rsidRPr="00660A7B" w:rsidRDefault="005752A5" w:rsidP="007F4852">
      <w:pPr>
        <w:pStyle w:val="berschrift1"/>
      </w:pPr>
      <w:r w:rsidRPr="00660A7B">
        <w:t xml:space="preserve">Gegenstand der </w:t>
      </w:r>
      <w:r w:rsidR="006C66E4">
        <w:t>Leistungen</w:t>
      </w:r>
    </w:p>
    <w:p w14:paraId="0204EED1" w14:textId="77777777" w:rsidR="00FD3F3A" w:rsidRDefault="00FD3F3A" w:rsidP="0079655D">
      <w:pPr>
        <w:spacing w:line="320" w:lineRule="atLeast"/>
        <w:rPr>
          <w:rFonts w:cs="Arial"/>
          <w:b/>
          <w:szCs w:val="22"/>
        </w:rPr>
      </w:pPr>
    </w:p>
    <w:p w14:paraId="124A7842" w14:textId="065F7EC7" w:rsidR="008E4901" w:rsidRDefault="00BB0C64" w:rsidP="008E4901">
      <w:pPr>
        <w:rPr>
          <w:bCs/>
        </w:rPr>
      </w:pPr>
      <w:r>
        <w:rPr>
          <w:bCs/>
        </w:rPr>
        <w:t xml:space="preserve">Der Auftragnehmer schuldet die </w:t>
      </w:r>
      <w:r w:rsidR="00645952">
        <w:rPr>
          <w:bCs/>
        </w:rPr>
        <w:t>Fortführung des Betriebs</w:t>
      </w:r>
      <w:r w:rsidR="008E4901">
        <w:rPr>
          <w:bCs/>
        </w:rPr>
        <w:t xml:space="preserve"> des Gesamtsystems</w:t>
      </w:r>
      <w:r w:rsidR="00645952">
        <w:rPr>
          <w:bCs/>
        </w:rPr>
        <w:t xml:space="preserve">. </w:t>
      </w:r>
    </w:p>
    <w:p w14:paraId="4DF43586" w14:textId="18BF39C7" w:rsidR="008E4901" w:rsidRDefault="008E4901" w:rsidP="008E4901">
      <w:pPr>
        <w:rPr>
          <w:rFonts w:cs="Arial"/>
          <w:bCs/>
          <w:szCs w:val="24"/>
        </w:rPr>
      </w:pPr>
      <w:r>
        <w:rPr>
          <w:bCs/>
        </w:rPr>
        <w:t>Die Gesamtverantwortung verbleibt bei</w:t>
      </w:r>
      <w:r w:rsidR="00345E98">
        <w:rPr>
          <w:bCs/>
        </w:rPr>
        <w:t>m Auftraggeber</w:t>
      </w:r>
      <w:r>
        <w:rPr>
          <w:bCs/>
        </w:rPr>
        <w:t>, sodass die koordinierende Stelle</w:t>
      </w:r>
      <w:r w:rsidR="00BB0C64">
        <w:rPr>
          <w:bCs/>
        </w:rPr>
        <w:t xml:space="preserve"> des Auftragnehmers</w:t>
      </w:r>
      <w:r>
        <w:rPr>
          <w:bCs/>
        </w:rPr>
        <w:t xml:space="preserve"> in enger Zusammenarbeit mit einem technisch verantwortlichen Ansprechpartner </w:t>
      </w:r>
      <w:r w:rsidR="00BB0C64">
        <w:rPr>
          <w:bCs/>
        </w:rPr>
        <w:t xml:space="preserve">des Auftraggebers </w:t>
      </w:r>
      <w:r>
        <w:rPr>
          <w:bCs/>
        </w:rPr>
        <w:t>stehen muss.</w:t>
      </w:r>
    </w:p>
    <w:p w14:paraId="773725B8" w14:textId="527B540F" w:rsidR="008E4901" w:rsidRDefault="008E4901" w:rsidP="008E4901">
      <w:pPr>
        <w:rPr>
          <w:bCs/>
        </w:rPr>
      </w:pPr>
      <w:r>
        <w:rPr>
          <w:bCs/>
        </w:rPr>
        <w:t xml:space="preserve">Der Gegenstand der </w:t>
      </w:r>
      <w:r w:rsidR="006C66E4">
        <w:rPr>
          <w:bCs/>
        </w:rPr>
        <w:t xml:space="preserve">Leistungen </w:t>
      </w:r>
      <w:r>
        <w:rPr>
          <w:bCs/>
        </w:rPr>
        <w:t>erstreckt sich</w:t>
      </w:r>
      <w:r w:rsidR="00BB0C64">
        <w:rPr>
          <w:bCs/>
        </w:rPr>
        <w:t xml:space="preserve"> vor diesem Hintergrund</w:t>
      </w:r>
      <w:r>
        <w:rPr>
          <w:bCs/>
        </w:rPr>
        <w:t xml:space="preserve"> auf die folgenden Arbeiten:</w:t>
      </w:r>
    </w:p>
    <w:p w14:paraId="55026A90" w14:textId="77777777" w:rsidR="0066638F" w:rsidRDefault="0066638F" w:rsidP="008E4901">
      <w:pPr>
        <w:rPr>
          <w:color w:val="0070C0"/>
          <w:sz w:val="18"/>
        </w:rPr>
      </w:pPr>
    </w:p>
    <w:p w14:paraId="36A06FA4" w14:textId="53A06D04" w:rsidR="0066638F" w:rsidRPr="0037230F" w:rsidRDefault="0037230F" w:rsidP="0066638F">
      <w:pPr>
        <w:pStyle w:val="berschrift2"/>
      </w:pPr>
      <w:r w:rsidRPr="0037230F">
        <w:t>Wissenstransfer</w:t>
      </w:r>
    </w:p>
    <w:p w14:paraId="69D3E84D" w14:textId="3B6316B5" w:rsidR="003E0951" w:rsidRDefault="0066638F" w:rsidP="009C2C61">
      <w:r>
        <w:rPr>
          <w:rFonts w:ascii="Times New Roman" w:hAnsi="Times New Roman"/>
          <w:b/>
          <w:sz w:val="24"/>
        </w:rPr>
        <w:br/>
      </w:r>
      <w:r w:rsidRPr="0037230F">
        <w:t xml:space="preserve">Durchführung von </w:t>
      </w:r>
      <w:r w:rsidR="0070751E">
        <w:t>drei</w:t>
      </w:r>
      <w:r w:rsidRPr="0037230F">
        <w:t xml:space="preserve"> Workshops zu</w:t>
      </w:r>
      <w:r w:rsidR="0037230F">
        <w:t>m Wissenstransfer und zur technischen</w:t>
      </w:r>
      <w:r w:rsidR="00645952">
        <w:t xml:space="preserve"> </w:t>
      </w:r>
      <w:r w:rsidRPr="0037230F">
        <w:t>Übernahme der bestehenden Infrastruktur</w:t>
      </w:r>
      <w:r w:rsidR="0037230F">
        <w:t>en</w:t>
      </w:r>
      <w:r w:rsidRPr="0037230F">
        <w:t xml:space="preserve"> sowie Überführung der fachlichen Anforderungen an den Internetauftritt der BG RCI</w:t>
      </w:r>
      <w:r w:rsidR="0037230F">
        <w:t>.</w:t>
      </w:r>
      <w:r w:rsidR="006D6813">
        <w:t xml:space="preserve"> Dieser Gegenstand entfällt sollte der Auftragnehmer der Bestandsdienstleister sein.</w:t>
      </w:r>
    </w:p>
    <w:p w14:paraId="355185FE" w14:textId="138E2862" w:rsidR="003E0951" w:rsidRDefault="003E0951" w:rsidP="009C2C61"/>
    <w:p w14:paraId="4FB0050A" w14:textId="7E2E91D9" w:rsidR="003E0951" w:rsidRDefault="00880F8F" w:rsidP="003E0951">
      <w:pPr>
        <w:pStyle w:val="berschrift2"/>
      </w:pPr>
      <w:r w:rsidRPr="00880F8F">
        <w:t>Relaunch des Internetauftritts gemäß neuem Corporate Design der DG</w:t>
      </w:r>
      <w:r w:rsidR="00667A4A">
        <w:t>U</w:t>
      </w:r>
      <w:r w:rsidRPr="00880F8F">
        <w:t>V</w:t>
      </w:r>
      <w:r w:rsidR="003E0951">
        <w:br/>
      </w:r>
    </w:p>
    <w:p w14:paraId="29221C5A" w14:textId="071B1E7C" w:rsidR="00951287" w:rsidRDefault="00951287" w:rsidP="00951287">
      <w:r>
        <w:t xml:space="preserve">Die Berufsgenossenschaften und Unfallkassen, der DGUV Spitzenverband und die </w:t>
      </w:r>
      <w:proofErr w:type="gramStart"/>
      <w:r>
        <w:t>BG Kliniken</w:t>
      </w:r>
      <w:proofErr w:type="gramEnd"/>
      <w:r>
        <w:t xml:space="preserve"> ha</w:t>
      </w:r>
      <w:r w:rsidR="000945F0">
        <w:t xml:space="preserve">ben </w:t>
      </w:r>
      <w:r>
        <w:t xml:space="preserve">ihr Corporate Design </w:t>
      </w:r>
      <w:r w:rsidR="001958FD">
        <w:t xml:space="preserve">(CD) </w:t>
      </w:r>
      <w:r>
        <w:t>gemeinsam weiterentwickelt, um den kommunikativen Anforderungen von heute und morgen besser gewachsen zu sein.</w:t>
      </w:r>
    </w:p>
    <w:p w14:paraId="1CA67679" w14:textId="365E49E0" w:rsidR="00951287" w:rsidRDefault="00840B3D" w:rsidP="00951287">
      <w:r>
        <w:t>Das neue Corporate Design Portal der gesetzlichen Unfallversicherung ist bereits im Oktober 2024 gestartet und enthält alle Regeln, Hinweise und Tipps zum visuellen Erscheinungsbild.</w:t>
      </w:r>
    </w:p>
    <w:p w14:paraId="5482DAA0" w14:textId="7ECC68A6" w:rsidR="00C96F46" w:rsidRDefault="00CA484C" w:rsidP="00951287">
      <w:r>
        <w:t xml:space="preserve">Das Corporate Design verfolgt, die </w:t>
      </w:r>
      <w:r w:rsidR="00951287">
        <w:t xml:space="preserve">Kommunikation digitaler und </w:t>
      </w:r>
      <w:r w:rsidR="0025376E">
        <w:t>inklusiver</w:t>
      </w:r>
      <w:r w:rsidR="007F4616">
        <w:t xml:space="preserve"> zu machen</w:t>
      </w:r>
      <w:r w:rsidR="00951287">
        <w:t xml:space="preserve">. Sie macht </w:t>
      </w:r>
      <w:r w:rsidR="007F4616">
        <w:t>I</w:t>
      </w:r>
      <w:r w:rsidR="00951287">
        <w:t>nformationen für alle Menschen barrierefrei zugänglich und kann weitaus flexibler auf sich schnell wandelnde technische Umgebungen reagieren</w:t>
      </w:r>
      <w:r w:rsidR="006D6813">
        <w:t>.</w:t>
      </w:r>
    </w:p>
    <w:p w14:paraId="3043CDBB" w14:textId="12F7EF85" w:rsidR="00C96F46" w:rsidRDefault="00BF6FA7" w:rsidP="00951287">
      <w:r>
        <w:t xml:space="preserve">Der Auftraggeber plant die Umsetzung des neuen </w:t>
      </w:r>
      <w:r w:rsidR="00AD6147">
        <w:t>Corporate Designs für das Jahr 2026</w:t>
      </w:r>
      <w:r w:rsidR="00A32D72">
        <w:t xml:space="preserve"> im Rahmen eines Relaunch</w:t>
      </w:r>
      <w:r w:rsidR="001958FD">
        <w:t>-P</w:t>
      </w:r>
      <w:r w:rsidR="00A32D72">
        <w:t>rojektes</w:t>
      </w:r>
      <w:r w:rsidR="00642EAA">
        <w:t xml:space="preserve"> mit dem Auftragnehmer.</w:t>
      </w:r>
    </w:p>
    <w:p w14:paraId="5B95D879" w14:textId="77777777" w:rsidR="000F5DA9" w:rsidRDefault="000F5DA9" w:rsidP="000F5DA9"/>
    <w:p w14:paraId="44907287" w14:textId="6017C743" w:rsidR="000F5DA9" w:rsidRDefault="000F5DA9" w:rsidP="000F5DA9">
      <w:r>
        <w:t xml:space="preserve">Für Dienstleister </w:t>
      </w:r>
      <w:r w:rsidR="00A32D72">
        <w:t>im Sinne des EVB-IT Dienstvertrages</w:t>
      </w:r>
      <w:r>
        <w:t xml:space="preserve"> steht ein Gast-Account zur Verfügung, in dem alle Inhalte des CD eingesehen werden, allerdings keine Logos und Vorlagen heruntergeladen werden können. </w:t>
      </w:r>
      <w:r w:rsidR="00477B26">
        <w:t>Dieser Gast-Accou</w:t>
      </w:r>
      <w:r w:rsidR="004F4933">
        <w:t>n</w:t>
      </w:r>
      <w:r w:rsidR="00477B26">
        <w:t xml:space="preserve">t ist über die </w:t>
      </w:r>
      <w:r>
        <w:t xml:space="preserve">Zugangsdaten </w:t>
      </w:r>
      <w:r w:rsidR="00477B26">
        <w:t>nutzbar</w:t>
      </w:r>
      <w:r>
        <w:t>.</w:t>
      </w:r>
    </w:p>
    <w:p w14:paraId="74867C42" w14:textId="77777777" w:rsidR="000F5DA9" w:rsidRDefault="000F5DA9" w:rsidP="000F5DA9"/>
    <w:p w14:paraId="160492FC" w14:textId="54385B0D" w:rsidR="008B6BDB" w:rsidRPr="00DF3312" w:rsidRDefault="008B6BDB" w:rsidP="000B5C7A">
      <w:pPr>
        <w:jc w:val="center"/>
      </w:pPr>
      <w:hyperlink r:id="rId13" w:history="1">
        <w:r w:rsidRPr="000B5C7A">
          <w:rPr>
            <w:rStyle w:val="Hyperlink"/>
          </w:rPr>
          <w:t>https://cd-portal.dguv.de/</w:t>
        </w:r>
      </w:hyperlink>
    </w:p>
    <w:p w14:paraId="48877DE0" w14:textId="77777777" w:rsidR="008B6BDB" w:rsidRDefault="008B6BDB" w:rsidP="000B5C7A">
      <w:pPr>
        <w:jc w:val="center"/>
      </w:pPr>
      <w:r>
        <w:t>Name: Gast</w:t>
      </w:r>
    </w:p>
    <w:p w14:paraId="577CB34B" w14:textId="10F4DA49" w:rsidR="008B6BDB" w:rsidRDefault="008B6BDB" w:rsidP="000B5C7A">
      <w:pPr>
        <w:jc w:val="center"/>
      </w:pPr>
      <w:r>
        <w:t>Passwort: CD-pw-999</w:t>
      </w:r>
    </w:p>
    <w:p w14:paraId="62C16698" w14:textId="77777777" w:rsidR="00AD6147" w:rsidRDefault="00AD6147" w:rsidP="008B6BDB"/>
    <w:p w14:paraId="30F7FF2A" w14:textId="7716725F" w:rsidR="00AD6147" w:rsidRPr="00AD6147" w:rsidRDefault="00AD6147" w:rsidP="00AD6147">
      <w:pPr>
        <w:rPr>
          <w:i/>
        </w:rPr>
      </w:pPr>
      <w:r w:rsidRPr="00AD6147">
        <w:rPr>
          <w:i/>
        </w:rPr>
        <w:t>Rechtliche Hinweise zu</w:t>
      </w:r>
      <w:r>
        <w:rPr>
          <w:i/>
        </w:rPr>
        <w:t>m</w:t>
      </w:r>
      <w:r w:rsidRPr="00AD6147">
        <w:rPr>
          <w:i/>
        </w:rPr>
        <w:t xml:space="preserve"> Markenschutz und Markennutzung:</w:t>
      </w:r>
    </w:p>
    <w:p w14:paraId="09E8EE16" w14:textId="3504B537" w:rsidR="00AD6147" w:rsidRPr="0037230F" w:rsidRDefault="00AD6147" w:rsidP="00AD6147">
      <w:r w:rsidRPr="00AD6147">
        <w:rPr>
          <w:i/>
        </w:rPr>
        <w:t>Die Wort- und Bildmarken der Unfallkassen, Berufsgenossenschaften und des Spitzenverbandes DGUV sowie ihrer Einrichtungen sind beim Deutschen Patent- und Markenamt (DPMA) und/oder beim Amt der Europäischen Union für geistiges Eigentum (EUIPO) eingetragen und umfassend markenrechtlich geschützt. Jede Verwendung der Logos (beispielsweise Nutzung für Internet, Zeitschriften oder Flyer) muss durch den Markeninhaber genehmigt werden.</w:t>
      </w:r>
    </w:p>
    <w:p w14:paraId="0EF3C78E" w14:textId="77777777" w:rsidR="0066638F" w:rsidRPr="000120B7" w:rsidRDefault="0066638F" w:rsidP="0037230F"/>
    <w:p w14:paraId="4A990950" w14:textId="483FC31E" w:rsidR="0066638F" w:rsidRDefault="0066638F" w:rsidP="00A03ED8">
      <w:pPr>
        <w:pStyle w:val="berschrift2"/>
      </w:pPr>
      <w:bookmarkStart w:id="2" w:name="_Toc63346074"/>
      <w:r w:rsidRPr="0037230F">
        <w:t>Betrieb</w:t>
      </w:r>
      <w:bookmarkEnd w:id="2"/>
      <w:r w:rsidR="00B902FB">
        <w:t xml:space="preserve"> </w:t>
      </w:r>
      <w:r w:rsidR="00BB0C64">
        <w:t>des Gesamtsystems</w:t>
      </w:r>
      <w:r w:rsidR="007433C8">
        <w:br/>
      </w:r>
    </w:p>
    <w:p w14:paraId="3892752E" w14:textId="77777777" w:rsidR="00D27361" w:rsidRDefault="0025376E" w:rsidP="001E690D">
      <w:pPr>
        <w:pStyle w:val="Kommentartext"/>
        <w:rPr>
          <w:sz w:val="22"/>
          <w:szCs w:val="22"/>
        </w:rPr>
      </w:pPr>
      <w:r>
        <w:rPr>
          <w:sz w:val="22"/>
          <w:szCs w:val="22"/>
        </w:rPr>
        <w:t>Den</w:t>
      </w:r>
      <w:r w:rsidR="0094651B">
        <w:rPr>
          <w:sz w:val="22"/>
          <w:szCs w:val="22"/>
        </w:rPr>
        <w:t xml:space="preserve"> </w:t>
      </w:r>
      <w:r w:rsidR="0037230F" w:rsidRPr="001E690D">
        <w:rPr>
          <w:sz w:val="22"/>
          <w:szCs w:val="22"/>
        </w:rPr>
        <w:t xml:space="preserve">Betrieb </w:t>
      </w:r>
      <w:r w:rsidR="00774D11" w:rsidRPr="001E690D">
        <w:rPr>
          <w:sz w:val="22"/>
          <w:szCs w:val="22"/>
        </w:rPr>
        <w:t xml:space="preserve">des </w:t>
      </w:r>
      <w:r w:rsidR="0037230F" w:rsidRPr="001E690D">
        <w:rPr>
          <w:sz w:val="22"/>
          <w:szCs w:val="22"/>
        </w:rPr>
        <w:t xml:space="preserve">technischen </w:t>
      </w:r>
      <w:r w:rsidR="00774D11" w:rsidRPr="001E690D">
        <w:rPr>
          <w:sz w:val="22"/>
          <w:szCs w:val="22"/>
        </w:rPr>
        <w:t>CMS-Systems</w:t>
      </w:r>
      <w:r w:rsidR="00240347" w:rsidRPr="001E690D">
        <w:rPr>
          <w:sz w:val="22"/>
          <w:szCs w:val="22"/>
        </w:rPr>
        <w:t xml:space="preserve"> (Typo3)</w:t>
      </w:r>
      <w:r w:rsidR="00774D11" w:rsidRPr="001E690D">
        <w:rPr>
          <w:sz w:val="22"/>
          <w:szCs w:val="22"/>
        </w:rPr>
        <w:t xml:space="preserve"> sowie die notwendigen Subsysteme </w:t>
      </w:r>
      <w:r w:rsidR="00BB0C64">
        <w:rPr>
          <w:sz w:val="22"/>
          <w:szCs w:val="22"/>
        </w:rPr>
        <w:t>übe</w:t>
      </w:r>
      <w:r w:rsidR="00A03ED8">
        <w:rPr>
          <w:sz w:val="22"/>
          <w:szCs w:val="22"/>
        </w:rPr>
        <w:t>r</w:t>
      </w:r>
      <w:r w:rsidR="00BB0C64">
        <w:rPr>
          <w:sz w:val="22"/>
          <w:szCs w:val="22"/>
        </w:rPr>
        <w:t>nimmt der</w:t>
      </w:r>
      <w:r w:rsidR="00C43078" w:rsidRPr="001E690D">
        <w:rPr>
          <w:sz w:val="22"/>
          <w:szCs w:val="22"/>
        </w:rPr>
        <w:t xml:space="preserve"> Auftragnehmer.</w:t>
      </w:r>
    </w:p>
    <w:p w14:paraId="3373F1D4" w14:textId="77777777" w:rsidR="00D27361" w:rsidRDefault="00D27361" w:rsidP="001E690D">
      <w:pPr>
        <w:pStyle w:val="Kommentartext"/>
        <w:rPr>
          <w:sz w:val="22"/>
          <w:szCs w:val="22"/>
        </w:rPr>
      </w:pPr>
    </w:p>
    <w:p w14:paraId="197026A2" w14:textId="777DF9C0" w:rsidR="005417D5" w:rsidRDefault="005417D5" w:rsidP="001E690D">
      <w:pPr>
        <w:pStyle w:val="Kommentartext"/>
        <w:rPr>
          <w:sz w:val="22"/>
          <w:szCs w:val="22"/>
        </w:rPr>
      </w:pPr>
      <w:r>
        <w:rPr>
          <w:sz w:val="22"/>
          <w:szCs w:val="22"/>
        </w:rPr>
        <w:lastRenderedPageBreak/>
        <w:t>Zu diesen Systemen gehören im Folgenden:</w:t>
      </w:r>
      <w:r w:rsidR="00D27361">
        <w:rPr>
          <w:sz w:val="22"/>
          <w:szCs w:val="22"/>
        </w:rPr>
        <w:br/>
      </w:r>
    </w:p>
    <w:p w14:paraId="5508CCE6" w14:textId="4DA98778" w:rsidR="005417D5" w:rsidRDefault="005417D5" w:rsidP="005417D5">
      <w:pPr>
        <w:pStyle w:val="Kommentartext"/>
        <w:numPr>
          <w:ilvl w:val="0"/>
          <w:numId w:val="53"/>
        </w:numPr>
        <w:rPr>
          <w:sz w:val="22"/>
          <w:szCs w:val="22"/>
        </w:rPr>
      </w:pPr>
      <w:r w:rsidRPr="001E690D">
        <w:rPr>
          <w:sz w:val="22"/>
          <w:szCs w:val="22"/>
        </w:rPr>
        <w:t>Datenbank</w:t>
      </w:r>
      <w:r>
        <w:rPr>
          <w:sz w:val="22"/>
          <w:szCs w:val="22"/>
        </w:rPr>
        <w:t>en</w:t>
      </w:r>
    </w:p>
    <w:p w14:paraId="19EF4D37" w14:textId="77777777" w:rsidR="005417D5" w:rsidRDefault="005417D5" w:rsidP="005417D5">
      <w:pPr>
        <w:pStyle w:val="Kommentartext"/>
        <w:numPr>
          <w:ilvl w:val="0"/>
          <w:numId w:val="53"/>
        </w:numPr>
        <w:rPr>
          <w:sz w:val="22"/>
          <w:szCs w:val="22"/>
        </w:rPr>
      </w:pPr>
      <w:proofErr w:type="spellStart"/>
      <w:r w:rsidRPr="001E690D">
        <w:rPr>
          <w:sz w:val="22"/>
          <w:szCs w:val="22"/>
        </w:rPr>
        <w:t>Scriptbibliotheken</w:t>
      </w:r>
      <w:proofErr w:type="spellEnd"/>
    </w:p>
    <w:p w14:paraId="14838765" w14:textId="076EC632" w:rsidR="005417D5" w:rsidRDefault="005417D5" w:rsidP="005417D5">
      <w:pPr>
        <w:pStyle w:val="Kommentartext"/>
        <w:numPr>
          <w:ilvl w:val="0"/>
          <w:numId w:val="53"/>
        </w:numPr>
        <w:rPr>
          <w:sz w:val="22"/>
          <w:szCs w:val="22"/>
        </w:rPr>
      </w:pPr>
      <w:r w:rsidRPr="001E690D">
        <w:rPr>
          <w:sz w:val="22"/>
          <w:szCs w:val="22"/>
        </w:rPr>
        <w:t>sowie weitere notwendige Softwarekomponenten</w:t>
      </w:r>
      <w:r>
        <w:rPr>
          <w:sz w:val="22"/>
          <w:szCs w:val="22"/>
        </w:rPr>
        <w:t xml:space="preserve">, wie z.B. ein </w:t>
      </w:r>
      <w:proofErr w:type="spellStart"/>
      <w:r>
        <w:rPr>
          <w:sz w:val="22"/>
          <w:szCs w:val="22"/>
        </w:rPr>
        <w:t>Newslettersystem</w:t>
      </w:r>
      <w:proofErr w:type="spellEnd"/>
    </w:p>
    <w:p w14:paraId="477B98AD" w14:textId="3A2938C5" w:rsidR="005417D5" w:rsidRDefault="005417D5" w:rsidP="005417D5">
      <w:pPr>
        <w:pStyle w:val="Kommentartext"/>
        <w:numPr>
          <w:ilvl w:val="0"/>
          <w:numId w:val="53"/>
        </w:numPr>
        <w:rPr>
          <w:sz w:val="22"/>
          <w:szCs w:val="22"/>
        </w:rPr>
      </w:pPr>
      <w:r>
        <w:rPr>
          <w:sz w:val="22"/>
          <w:szCs w:val="22"/>
        </w:rPr>
        <w:t>und perspektivisch der Betrieb eines Streamingservers</w:t>
      </w:r>
    </w:p>
    <w:p w14:paraId="53ACD2C0" w14:textId="77777777" w:rsidR="00D27361" w:rsidRDefault="00D27361" w:rsidP="00D27361">
      <w:pPr>
        <w:pStyle w:val="Kommentartext"/>
        <w:ind w:left="720"/>
        <w:rPr>
          <w:sz w:val="22"/>
          <w:szCs w:val="22"/>
        </w:rPr>
      </w:pPr>
    </w:p>
    <w:p w14:paraId="4E3834AA" w14:textId="79DC748C" w:rsidR="00BB0C64" w:rsidRDefault="00BB0C64" w:rsidP="001E690D">
      <w:pPr>
        <w:pStyle w:val="Kommentartext"/>
        <w:rPr>
          <w:sz w:val="22"/>
          <w:szCs w:val="22"/>
        </w:rPr>
      </w:pPr>
      <w:r>
        <w:rPr>
          <w:sz w:val="22"/>
          <w:szCs w:val="22"/>
        </w:rPr>
        <w:t>Zum Betrieb gehören u.a. folgende Aufgaben</w:t>
      </w:r>
      <w:r w:rsidR="004402D2">
        <w:rPr>
          <w:sz w:val="22"/>
          <w:szCs w:val="22"/>
        </w:rPr>
        <w:t>:</w:t>
      </w:r>
      <w:r w:rsidR="00B66158">
        <w:rPr>
          <w:sz w:val="22"/>
          <w:szCs w:val="22"/>
        </w:rPr>
        <w:br/>
      </w:r>
    </w:p>
    <w:p w14:paraId="069AC876" w14:textId="2BCC5FCD" w:rsidR="00BB0C64" w:rsidRPr="00BB0C64" w:rsidRDefault="001066D4" w:rsidP="00BB0C64">
      <w:pPr>
        <w:pStyle w:val="Kommentartext"/>
        <w:numPr>
          <w:ilvl w:val="0"/>
          <w:numId w:val="51"/>
        </w:numPr>
        <w:rPr>
          <w:rFonts w:cs="Arial"/>
          <w:sz w:val="22"/>
          <w:szCs w:val="22"/>
        </w:rPr>
      </w:pPr>
      <w:r w:rsidRPr="001E690D">
        <w:rPr>
          <w:sz w:val="22"/>
          <w:szCs w:val="22"/>
        </w:rPr>
        <w:t xml:space="preserve">Pflege der </w:t>
      </w:r>
      <w:r w:rsidR="00BB0C64">
        <w:rPr>
          <w:sz w:val="22"/>
          <w:szCs w:val="22"/>
        </w:rPr>
        <w:t>N</w:t>
      </w:r>
      <w:r w:rsidRPr="001E690D">
        <w:rPr>
          <w:sz w:val="22"/>
          <w:szCs w:val="22"/>
        </w:rPr>
        <w:t>utzer</w:t>
      </w:r>
      <w:r w:rsidR="00BB0C64">
        <w:rPr>
          <w:sz w:val="22"/>
          <w:szCs w:val="22"/>
        </w:rPr>
        <w:t>-</w:t>
      </w:r>
      <w:r w:rsidRPr="001E690D">
        <w:rPr>
          <w:sz w:val="22"/>
          <w:szCs w:val="22"/>
        </w:rPr>
        <w:t xml:space="preserve"> und Gruppenberechtigungen </w:t>
      </w:r>
    </w:p>
    <w:p w14:paraId="1B8390D5" w14:textId="59BC1B85" w:rsidR="00BB0C64" w:rsidRPr="00BB0C64" w:rsidRDefault="001066D4" w:rsidP="00BB0C64">
      <w:pPr>
        <w:pStyle w:val="Kommentartext"/>
        <w:numPr>
          <w:ilvl w:val="0"/>
          <w:numId w:val="51"/>
        </w:numPr>
        <w:rPr>
          <w:rFonts w:cs="Arial"/>
          <w:sz w:val="22"/>
          <w:szCs w:val="22"/>
        </w:rPr>
      </w:pPr>
      <w:r w:rsidRPr="001E690D">
        <w:rPr>
          <w:sz w:val="22"/>
          <w:szCs w:val="22"/>
        </w:rPr>
        <w:t>Durchführen von Backup</w:t>
      </w:r>
      <w:r w:rsidR="0094651B">
        <w:rPr>
          <w:sz w:val="22"/>
          <w:szCs w:val="22"/>
        </w:rPr>
        <w:t>-</w:t>
      </w:r>
      <w:r w:rsidRPr="001E690D">
        <w:rPr>
          <w:sz w:val="22"/>
          <w:szCs w:val="22"/>
        </w:rPr>
        <w:t xml:space="preserve"> und </w:t>
      </w:r>
      <w:proofErr w:type="spellStart"/>
      <w:r w:rsidRPr="001E690D">
        <w:rPr>
          <w:sz w:val="22"/>
          <w:szCs w:val="22"/>
        </w:rPr>
        <w:t>Restoreaufgaben</w:t>
      </w:r>
      <w:proofErr w:type="spellEnd"/>
    </w:p>
    <w:p w14:paraId="47CEBE12" w14:textId="16862302" w:rsidR="00BB0C64" w:rsidRPr="00BB0C64" w:rsidRDefault="001066D4" w:rsidP="00BB0C64">
      <w:pPr>
        <w:pStyle w:val="Kommentartext"/>
        <w:numPr>
          <w:ilvl w:val="0"/>
          <w:numId w:val="51"/>
        </w:numPr>
        <w:rPr>
          <w:rFonts w:cs="Arial"/>
          <w:sz w:val="22"/>
          <w:szCs w:val="22"/>
        </w:rPr>
      </w:pPr>
      <w:r w:rsidRPr="001E690D">
        <w:rPr>
          <w:sz w:val="22"/>
          <w:szCs w:val="22"/>
        </w:rPr>
        <w:t xml:space="preserve">Monitoring der Front- und Backendkomponenten </w:t>
      </w:r>
    </w:p>
    <w:p w14:paraId="26E9CC1B" w14:textId="0BE7896E" w:rsidR="00BB0C64" w:rsidRDefault="001E690D" w:rsidP="00BB0C64">
      <w:pPr>
        <w:pStyle w:val="Kommentartext"/>
        <w:numPr>
          <w:ilvl w:val="0"/>
          <w:numId w:val="51"/>
        </w:numPr>
        <w:rPr>
          <w:rFonts w:cs="Arial"/>
          <w:sz w:val="22"/>
          <w:szCs w:val="22"/>
        </w:rPr>
      </w:pPr>
      <w:r w:rsidRPr="001E690D">
        <w:rPr>
          <w:rFonts w:cs="Arial"/>
          <w:sz w:val="22"/>
          <w:szCs w:val="22"/>
        </w:rPr>
        <w:t xml:space="preserve">Dokumentation von Support- und Wartungsaufwänden in einem nachvollziehbaren Arbeitsmittel (derzeit </w:t>
      </w:r>
      <w:proofErr w:type="spellStart"/>
      <w:r w:rsidRPr="001E690D">
        <w:rPr>
          <w:rFonts w:cs="Arial"/>
          <w:sz w:val="22"/>
          <w:szCs w:val="22"/>
        </w:rPr>
        <w:t>Redmine</w:t>
      </w:r>
      <w:proofErr w:type="spellEnd"/>
      <w:r w:rsidRPr="001E690D">
        <w:rPr>
          <w:rFonts w:cs="Arial"/>
          <w:sz w:val="22"/>
          <w:szCs w:val="22"/>
        </w:rPr>
        <w:t>)</w:t>
      </w:r>
    </w:p>
    <w:p w14:paraId="593C7E3F" w14:textId="7CED4786" w:rsidR="00CE191D" w:rsidRDefault="001E690D" w:rsidP="00A03ED8">
      <w:pPr>
        <w:pStyle w:val="Kommentartext"/>
        <w:numPr>
          <w:ilvl w:val="0"/>
          <w:numId w:val="51"/>
        </w:numPr>
        <w:rPr>
          <w:rFonts w:cs="Arial"/>
          <w:sz w:val="22"/>
          <w:szCs w:val="22"/>
        </w:rPr>
      </w:pPr>
      <w:r w:rsidRPr="001E690D">
        <w:rPr>
          <w:rFonts w:cs="Arial"/>
          <w:sz w:val="22"/>
          <w:szCs w:val="22"/>
        </w:rPr>
        <w:t xml:space="preserve">Fortschreibung </w:t>
      </w:r>
      <w:r w:rsidR="00CE191D">
        <w:rPr>
          <w:rFonts w:cs="Arial"/>
          <w:sz w:val="22"/>
          <w:szCs w:val="22"/>
        </w:rPr>
        <w:t xml:space="preserve">des </w:t>
      </w:r>
      <w:r w:rsidR="00B66158">
        <w:rPr>
          <w:rFonts w:cs="Arial"/>
          <w:sz w:val="22"/>
          <w:szCs w:val="22"/>
        </w:rPr>
        <w:t xml:space="preserve">bestehenden </w:t>
      </w:r>
      <w:r w:rsidRPr="001E690D">
        <w:rPr>
          <w:rFonts w:cs="Arial"/>
          <w:sz w:val="22"/>
          <w:szCs w:val="22"/>
        </w:rPr>
        <w:t>Betriebs</w:t>
      </w:r>
      <w:r w:rsidR="002370CC">
        <w:rPr>
          <w:rFonts w:cs="Arial"/>
          <w:sz w:val="22"/>
          <w:szCs w:val="22"/>
        </w:rPr>
        <w:t xml:space="preserve">- </w:t>
      </w:r>
      <w:r w:rsidR="004402D2">
        <w:rPr>
          <w:rFonts w:cs="Arial"/>
          <w:sz w:val="22"/>
          <w:szCs w:val="22"/>
        </w:rPr>
        <w:t>und</w:t>
      </w:r>
      <w:r w:rsidR="002370CC">
        <w:rPr>
          <w:rFonts w:cs="Arial"/>
          <w:sz w:val="22"/>
          <w:szCs w:val="22"/>
        </w:rPr>
        <w:t xml:space="preserve"> Sicherheits</w:t>
      </w:r>
      <w:r w:rsidRPr="001E690D">
        <w:rPr>
          <w:rFonts w:cs="Arial"/>
          <w:sz w:val="22"/>
          <w:szCs w:val="22"/>
        </w:rPr>
        <w:t>konzepts</w:t>
      </w:r>
    </w:p>
    <w:p w14:paraId="6D462D6F" w14:textId="77777777" w:rsidR="00E114D3" w:rsidRDefault="00E114D3" w:rsidP="00E114D3">
      <w:pPr>
        <w:pStyle w:val="Kommentartext"/>
        <w:rPr>
          <w:rFonts w:cs="Arial"/>
          <w:sz w:val="22"/>
          <w:szCs w:val="22"/>
        </w:rPr>
      </w:pPr>
    </w:p>
    <w:p w14:paraId="0474F325" w14:textId="0A782B92" w:rsidR="00E114D3" w:rsidRDefault="00E114D3" w:rsidP="00E114D3">
      <w:pPr>
        <w:pStyle w:val="Kommentartext"/>
        <w:rPr>
          <w:rFonts w:cs="Arial"/>
          <w:sz w:val="22"/>
          <w:szCs w:val="22"/>
        </w:rPr>
      </w:pPr>
      <w:r>
        <w:rPr>
          <w:rFonts w:cs="Arial"/>
          <w:sz w:val="22"/>
          <w:szCs w:val="22"/>
        </w:rPr>
        <w:t>D</w:t>
      </w:r>
      <w:r w:rsidRPr="00E114D3">
        <w:rPr>
          <w:rFonts w:cs="Arial"/>
          <w:sz w:val="22"/>
          <w:szCs w:val="22"/>
        </w:rPr>
        <w:t xml:space="preserve">ie Dokumentation der Koordinationsaufwände sind in einem nachvollziehbaren Arbeitsmittel (z.B. </w:t>
      </w:r>
      <w:proofErr w:type="spellStart"/>
      <w:r w:rsidRPr="00E114D3">
        <w:rPr>
          <w:rFonts w:cs="Arial"/>
          <w:sz w:val="22"/>
          <w:szCs w:val="22"/>
        </w:rPr>
        <w:t>Redmine</w:t>
      </w:r>
      <w:proofErr w:type="spellEnd"/>
      <w:r w:rsidRPr="00E114D3">
        <w:rPr>
          <w:rFonts w:cs="Arial"/>
          <w:sz w:val="22"/>
          <w:szCs w:val="22"/>
        </w:rPr>
        <w:t xml:space="preserve">) festzuhalten und dienen dem Controlling der </w:t>
      </w:r>
      <w:r w:rsidR="00B468CE">
        <w:rPr>
          <w:rFonts w:cs="Arial"/>
          <w:sz w:val="22"/>
          <w:szCs w:val="22"/>
        </w:rPr>
        <w:t>getätigten Aufwände</w:t>
      </w:r>
      <w:r w:rsidRPr="00E114D3">
        <w:rPr>
          <w:rFonts w:cs="Arial"/>
          <w:sz w:val="22"/>
          <w:szCs w:val="22"/>
        </w:rPr>
        <w:t>.</w:t>
      </w:r>
    </w:p>
    <w:p w14:paraId="407A7DAF" w14:textId="64928F5D" w:rsidR="001E690D" w:rsidRPr="001E690D" w:rsidRDefault="001E690D" w:rsidP="00CE191D">
      <w:pPr>
        <w:pStyle w:val="Kommentartext"/>
        <w:ind w:left="360"/>
        <w:rPr>
          <w:rFonts w:cs="Arial"/>
          <w:sz w:val="22"/>
          <w:szCs w:val="22"/>
        </w:rPr>
      </w:pPr>
    </w:p>
    <w:p w14:paraId="77730D48" w14:textId="77777777" w:rsidR="001E690D" w:rsidRPr="001E690D" w:rsidRDefault="001E690D" w:rsidP="00524F3B">
      <w:pPr>
        <w:rPr>
          <w:szCs w:val="22"/>
        </w:rPr>
      </w:pPr>
    </w:p>
    <w:p w14:paraId="1378E2DA" w14:textId="48B2D096" w:rsidR="00A73AAF" w:rsidRDefault="00240347" w:rsidP="00524F3B">
      <w:r>
        <w:t>Hinweis</w:t>
      </w:r>
      <w:r w:rsidR="00A73AAF">
        <w:t>e</w:t>
      </w:r>
      <w:r>
        <w:t>:</w:t>
      </w:r>
      <w:r w:rsidR="007433C8">
        <w:br/>
      </w:r>
    </w:p>
    <w:p w14:paraId="4A36DFDE" w14:textId="14673029" w:rsidR="00240347" w:rsidRDefault="00240347" w:rsidP="00E62149">
      <w:pPr>
        <w:pStyle w:val="Listenabsatz"/>
        <w:numPr>
          <w:ilvl w:val="0"/>
          <w:numId w:val="52"/>
        </w:numPr>
      </w:pPr>
      <w:r>
        <w:t xml:space="preserve">Das technische Hosting des Servers erfolgt </w:t>
      </w:r>
      <w:r w:rsidR="00A03ED8">
        <w:t xml:space="preserve">weiterhin </w:t>
      </w:r>
      <w:r>
        <w:t>durch einen Bestandsdienstleister</w:t>
      </w:r>
      <w:r w:rsidR="00BB0C64">
        <w:t xml:space="preserve"> des Auftraggebers</w:t>
      </w:r>
      <w:r>
        <w:t>.</w:t>
      </w:r>
    </w:p>
    <w:p w14:paraId="6B0DA633" w14:textId="0386460C" w:rsidR="00A73AAF" w:rsidRDefault="00A73AAF" w:rsidP="00E62149">
      <w:pPr>
        <w:pStyle w:val="Listenabsatz"/>
        <w:numPr>
          <w:ilvl w:val="0"/>
          <w:numId w:val="52"/>
        </w:numPr>
      </w:pPr>
      <w:r>
        <w:t xml:space="preserve">Der Auftraggeber führt </w:t>
      </w:r>
      <w:r w:rsidR="004402D2">
        <w:t>auf eigene</w:t>
      </w:r>
      <w:r>
        <w:t xml:space="preserve"> Kosten Audits und Penetrationstests durch, um die Angaben des IT-Sicherheitskonzepts zu überprüfen beziehungsweise durch einen unabhängigen Dritten prüfen zu lassen. Der Auftragnehmer ist verpflichtet, bei einem solchen Audit mitzuwirken, um dem Auditor das Audit zu ermöglichen.</w:t>
      </w:r>
    </w:p>
    <w:p w14:paraId="07D39A86" w14:textId="77777777" w:rsidR="00524F3B" w:rsidRPr="0037230F" w:rsidRDefault="00524F3B" w:rsidP="00524F3B"/>
    <w:p w14:paraId="1C982B7E" w14:textId="512D39C7" w:rsidR="0066638F" w:rsidRPr="00C43078" w:rsidRDefault="0066638F" w:rsidP="009C2C61">
      <w:pPr>
        <w:pStyle w:val="berschrift2"/>
      </w:pPr>
      <w:r w:rsidRPr="00C43078">
        <w:t>Koordin</w:t>
      </w:r>
      <w:r w:rsidR="00A15309">
        <w:t>ation</w:t>
      </w:r>
      <w:r w:rsidRPr="00C43078">
        <w:t xml:space="preserve"> von Anforderungen und </w:t>
      </w:r>
      <w:r w:rsidR="00A15309">
        <w:t xml:space="preserve">technische Beratung </w:t>
      </w:r>
      <w:r w:rsidRPr="00C43078">
        <w:t>bei den fachlichen Anforderungen</w:t>
      </w:r>
      <w:r w:rsidR="007433C8">
        <w:br/>
      </w:r>
    </w:p>
    <w:p w14:paraId="59152BFB" w14:textId="3DAA25C1" w:rsidR="0066638F" w:rsidRDefault="0066638F" w:rsidP="0066638F">
      <w:pPr>
        <w:rPr>
          <w:bCs/>
        </w:rPr>
      </w:pPr>
      <w:r>
        <w:rPr>
          <w:bCs/>
        </w:rPr>
        <w:t>Annahme von</w:t>
      </w:r>
      <w:r w:rsidR="00A15309">
        <w:rPr>
          <w:bCs/>
        </w:rPr>
        <w:t xml:space="preserve"> fachlichen </w:t>
      </w:r>
      <w:r w:rsidR="004402D2">
        <w:rPr>
          <w:bCs/>
        </w:rPr>
        <w:t>und</w:t>
      </w:r>
      <w:r>
        <w:rPr>
          <w:bCs/>
        </w:rPr>
        <w:t xml:space="preserve"> </w:t>
      </w:r>
      <w:r w:rsidR="008A7AC4">
        <w:rPr>
          <w:bCs/>
        </w:rPr>
        <w:t xml:space="preserve">technischen </w:t>
      </w:r>
      <w:r>
        <w:rPr>
          <w:bCs/>
        </w:rPr>
        <w:t xml:space="preserve">Anforderungen und </w:t>
      </w:r>
      <w:r w:rsidR="00240347">
        <w:rPr>
          <w:bCs/>
        </w:rPr>
        <w:t xml:space="preserve">Vorsortierung zwecks </w:t>
      </w:r>
      <w:r>
        <w:rPr>
          <w:bCs/>
        </w:rPr>
        <w:t xml:space="preserve">Priorisierung </w:t>
      </w:r>
      <w:r w:rsidR="00240347">
        <w:rPr>
          <w:bCs/>
        </w:rPr>
        <w:t xml:space="preserve">der Aufgaben mit der </w:t>
      </w:r>
      <w:r w:rsidR="008A7AC4">
        <w:rPr>
          <w:bCs/>
        </w:rPr>
        <w:t>koordi</w:t>
      </w:r>
      <w:r w:rsidR="004402D2">
        <w:rPr>
          <w:bCs/>
        </w:rPr>
        <w:t>ni</w:t>
      </w:r>
      <w:r w:rsidR="008A7AC4">
        <w:rPr>
          <w:bCs/>
        </w:rPr>
        <w:t>erenden</w:t>
      </w:r>
      <w:r w:rsidR="00240347">
        <w:rPr>
          <w:bCs/>
        </w:rPr>
        <w:t xml:space="preserve"> Stelle beim Auftraggeber. </w:t>
      </w:r>
      <w:r w:rsidR="00A15309">
        <w:rPr>
          <w:bCs/>
        </w:rPr>
        <w:t>Technische Umsetzung</w:t>
      </w:r>
      <w:r w:rsidR="001E690D">
        <w:rPr>
          <w:bCs/>
        </w:rPr>
        <w:t>s</w:t>
      </w:r>
      <w:r w:rsidR="00A15309">
        <w:rPr>
          <w:bCs/>
        </w:rPr>
        <w:t xml:space="preserve">beratung bei fachlichen Anforderungen. </w:t>
      </w:r>
      <w:r>
        <w:rPr>
          <w:bCs/>
        </w:rPr>
        <w:t xml:space="preserve">Koordination von Quartalsgesprächen mit dem </w:t>
      </w:r>
      <w:r w:rsidR="008A7AC4">
        <w:rPr>
          <w:bCs/>
        </w:rPr>
        <w:t>Auftraggeber</w:t>
      </w:r>
      <w:r w:rsidR="007C14B3">
        <w:rPr>
          <w:bCs/>
        </w:rPr>
        <w:t xml:space="preserve"> sowie </w:t>
      </w:r>
      <w:bookmarkStart w:id="3" w:name="_Hlk209802834"/>
      <w:r w:rsidR="00B04CA4">
        <w:rPr>
          <w:bCs/>
        </w:rPr>
        <w:t xml:space="preserve">die </w:t>
      </w:r>
      <w:r w:rsidR="005F16DB" w:rsidRPr="00B04CA4">
        <w:rPr>
          <w:bCs/>
        </w:rPr>
        <w:t xml:space="preserve">Dokumentation der Koordinationsaufwände </w:t>
      </w:r>
      <w:r w:rsidR="00B04CA4">
        <w:rPr>
          <w:bCs/>
        </w:rPr>
        <w:t xml:space="preserve">sind </w:t>
      </w:r>
      <w:r w:rsidR="005F16DB" w:rsidRPr="00B04CA4">
        <w:rPr>
          <w:bCs/>
        </w:rPr>
        <w:t>in einem nachvollziehbaren Arbeitsmittel (</w:t>
      </w:r>
      <w:r w:rsidR="00BB0FF5" w:rsidRPr="00B04CA4">
        <w:rPr>
          <w:bCs/>
        </w:rPr>
        <w:t>z.B.</w:t>
      </w:r>
      <w:r w:rsidR="005F16DB" w:rsidRPr="00B04CA4">
        <w:rPr>
          <w:bCs/>
        </w:rPr>
        <w:t xml:space="preserve"> </w:t>
      </w:r>
      <w:proofErr w:type="spellStart"/>
      <w:r w:rsidR="005F16DB" w:rsidRPr="00B04CA4">
        <w:rPr>
          <w:bCs/>
        </w:rPr>
        <w:t>Redmine</w:t>
      </w:r>
      <w:proofErr w:type="spellEnd"/>
      <w:r w:rsidR="005F16DB" w:rsidRPr="00B04CA4">
        <w:rPr>
          <w:bCs/>
        </w:rPr>
        <w:t>)</w:t>
      </w:r>
      <w:r w:rsidR="00B04CA4">
        <w:rPr>
          <w:bCs/>
        </w:rPr>
        <w:t xml:space="preserve"> festzuhalten und dienen dem Controllin</w:t>
      </w:r>
      <w:r w:rsidR="00B43572">
        <w:rPr>
          <w:bCs/>
        </w:rPr>
        <w:t>g der vergebenen Aufträge.</w:t>
      </w:r>
      <w:bookmarkEnd w:id="3"/>
    </w:p>
    <w:p w14:paraId="523C4B0A" w14:textId="3A7A92E7" w:rsidR="00C43078" w:rsidRDefault="00C43078" w:rsidP="0066638F">
      <w:pPr>
        <w:rPr>
          <w:bCs/>
          <w:u w:val="single"/>
        </w:rPr>
      </w:pPr>
    </w:p>
    <w:p w14:paraId="1082622F" w14:textId="02F1364C" w:rsidR="00C43078" w:rsidRDefault="00C43078" w:rsidP="00C43078">
      <w:pPr>
        <w:pStyle w:val="berschrift2"/>
      </w:pPr>
      <w:r w:rsidRPr="0037230F">
        <w:t xml:space="preserve">Unterstützung </w:t>
      </w:r>
      <w:r>
        <w:t xml:space="preserve">bei redaktionellen </w:t>
      </w:r>
      <w:r w:rsidR="00C954D3">
        <w:t>Arbeiten</w:t>
      </w:r>
      <w:r>
        <w:t xml:space="preserve"> der Fachbereiche</w:t>
      </w:r>
    </w:p>
    <w:p w14:paraId="55FB5F00" w14:textId="7DAD8FCD" w:rsidR="00E114D3" w:rsidRDefault="007433C8" w:rsidP="00E114D3">
      <w:pPr>
        <w:rPr>
          <w:bCs/>
        </w:rPr>
      </w:pPr>
      <w:r>
        <w:br/>
      </w:r>
      <w:r w:rsidR="00C954D3">
        <w:t xml:space="preserve">Aufgrund </w:t>
      </w:r>
      <w:r>
        <w:t>eines</w:t>
      </w:r>
      <w:r w:rsidR="00C954D3">
        <w:t xml:space="preserve"> kleines Ressourcenpools an Redakteur</w:t>
      </w:r>
      <w:r w:rsidR="001958FD">
        <w:t>innen und Redakteure</w:t>
      </w:r>
      <w:r w:rsidR="00C954D3">
        <w:t xml:space="preserve"> beim Auftraggeber wird phasenweise eine redaktionelle Unterstützung benötigt. Diese Leistung wird </w:t>
      </w:r>
      <w:r w:rsidR="008A7AC4">
        <w:t xml:space="preserve">koordinierend durch </w:t>
      </w:r>
      <w:r w:rsidR="008A7AC4" w:rsidRPr="0037230F">
        <w:t>den</w:t>
      </w:r>
      <w:r w:rsidR="00C954D3">
        <w:t xml:space="preserve"> </w:t>
      </w:r>
      <w:r w:rsidR="00C43078" w:rsidRPr="0037230F">
        <w:t>Stabsbereich Kommunikation de</w:t>
      </w:r>
      <w:r w:rsidR="008A7AC4">
        <w:t xml:space="preserve">s Auftraggebers </w:t>
      </w:r>
      <w:r w:rsidR="00C954D3">
        <w:t xml:space="preserve">aber ggf. auch </w:t>
      </w:r>
      <w:r w:rsidR="008A7AC4">
        <w:t xml:space="preserve">nach Absprache mit dem Stabsbereich </w:t>
      </w:r>
      <w:r w:rsidR="00C954D3">
        <w:t>durch andere Fachbereiche</w:t>
      </w:r>
      <w:r w:rsidR="008A7AC4">
        <w:t xml:space="preserve"> direkt</w:t>
      </w:r>
      <w:r w:rsidR="00C954D3">
        <w:t xml:space="preserve"> angefordert.</w:t>
      </w:r>
      <w:r w:rsidR="00A5547D">
        <w:t xml:space="preserve"> </w:t>
      </w:r>
      <w:r w:rsidR="00BB0FF5">
        <w:t xml:space="preserve">Jegliche Änderungen </w:t>
      </w:r>
      <w:r w:rsidR="00E114D3">
        <w:rPr>
          <w:bCs/>
        </w:rPr>
        <w:t xml:space="preserve">sind </w:t>
      </w:r>
      <w:r w:rsidR="00E114D3" w:rsidRPr="00B04CA4">
        <w:rPr>
          <w:bCs/>
        </w:rPr>
        <w:t xml:space="preserve">in einem nachvollziehbaren Arbeitsmittel (z.B. </w:t>
      </w:r>
      <w:proofErr w:type="spellStart"/>
      <w:r w:rsidR="00E114D3" w:rsidRPr="00B04CA4">
        <w:rPr>
          <w:bCs/>
        </w:rPr>
        <w:t>Redmine</w:t>
      </w:r>
      <w:proofErr w:type="spellEnd"/>
      <w:r w:rsidR="00E114D3" w:rsidRPr="00B04CA4">
        <w:rPr>
          <w:bCs/>
        </w:rPr>
        <w:t>)</w:t>
      </w:r>
      <w:r w:rsidR="00E114D3">
        <w:rPr>
          <w:bCs/>
        </w:rPr>
        <w:t xml:space="preserve"> festzuhalten und dienen dem Controlling der vergebenen Aufträge.</w:t>
      </w:r>
    </w:p>
    <w:p w14:paraId="02BAE128" w14:textId="565C5DB3" w:rsidR="00C954D3" w:rsidRDefault="00C954D3" w:rsidP="00C43078"/>
    <w:p w14:paraId="30836F47" w14:textId="210A39D8" w:rsidR="00C954D3" w:rsidRDefault="00C954D3" w:rsidP="00C954D3">
      <w:pPr>
        <w:pStyle w:val="berschrift2"/>
      </w:pPr>
      <w:r>
        <w:t>Einhaltung und Überprüfung der Corporate-Design</w:t>
      </w:r>
      <w:r w:rsidR="008A7AC4">
        <w:t>-Vorgaben</w:t>
      </w:r>
      <w:r w:rsidR="00176060">
        <w:t>, der Barrierefreiheit</w:t>
      </w:r>
      <w:r>
        <w:t xml:space="preserve"> </w:t>
      </w:r>
      <w:r w:rsidR="008A7AC4">
        <w:t xml:space="preserve">sowie </w:t>
      </w:r>
      <w:r w:rsidR="00A03ED8">
        <w:t>IT-</w:t>
      </w:r>
      <w:proofErr w:type="spellStart"/>
      <w:r>
        <w:t>Complianceanforderungen</w:t>
      </w:r>
      <w:proofErr w:type="spellEnd"/>
      <w:r>
        <w:t xml:space="preserve"> de</w:t>
      </w:r>
      <w:r w:rsidR="008A7AC4">
        <w:t>s Auftraggebers</w:t>
      </w:r>
    </w:p>
    <w:p w14:paraId="1969D6E5" w14:textId="37CD08F8" w:rsidR="00D35DA0" w:rsidRDefault="0066638F" w:rsidP="00C954D3">
      <w:r>
        <w:rPr>
          <w:bCs/>
          <w:i/>
          <w:u w:val="single"/>
        </w:rPr>
        <w:br/>
      </w:r>
      <w:r w:rsidR="00D35DA0">
        <w:rPr>
          <w:bCs/>
        </w:rPr>
        <w:t xml:space="preserve">Wie unter Pkt. </w:t>
      </w:r>
      <w:r w:rsidR="008A7AC4">
        <w:rPr>
          <w:bCs/>
        </w:rPr>
        <w:t>1.</w:t>
      </w:r>
      <w:r w:rsidR="00D35DA0">
        <w:rPr>
          <w:bCs/>
        </w:rPr>
        <w:t xml:space="preserve"> beschrieben, muss stets sichergestellt sein, dass sämtliche Inhalte</w:t>
      </w:r>
      <w:r w:rsidR="008A7AC4">
        <w:rPr>
          <w:bCs/>
        </w:rPr>
        <w:t xml:space="preserve"> </w:t>
      </w:r>
      <w:r>
        <w:t xml:space="preserve">gemäß </w:t>
      </w:r>
      <w:r w:rsidR="00C954D3">
        <w:t xml:space="preserve">einer festdefinierten </w:t>
      </w:r>
      <w:r>
        <w:t>Corporate-Design-Vorgabe</w:t>
      </w:r>
      <w:r w:rsidR="00D35DA0">
        <w:t xml:space="preserve"> bereitgestellt werden sowie die Einhaltung der Barrierefreiheit gemäß BITV 2.0 für alle Bild-, Text- und Multimediainhalte</w:t>
      </w:r>
      <w:r w:rsidR="00DE2BF4">
        <w:t xml:space="preserve"> </w:t>
      </w:r>
      <w:r w:rsidR="00D35DA0">
        <w:t xml:space="preserve">erfüllt </w:t>
      </w:r>
      <w:r w:rsidR="00DE2BF4">
        <w:t>ist.</w:t>
      </w:r>
      <w:r w:rsidR="001D0A6E">
        <w:t xml:space="preserve"> Gleiches gilt für die </w:t>
      </w:r>
      <w:r w:rsidR="00A03ED8">
        <w:lastRenderedPageBreak/>
        <w:t>IT-</w:t>
      </w:r>
      <w:proofErr w:type="spellStart"/>
      <w:r w:rsidR="001D0A6E">
        <w:t>Complianceanforderungen</w:t>
      </w:r>
      <w:proofErr w:type="spellEnd"/>
      <w:r w:rsidR="001D0A6E">
        <w:t xml:space="preserve"> </w:t>
      </w:r>
      <w:r w:rsidR="00D35DA0">
        <w:t xml:space="preserve">die im Betriebs- </w:t>
      </w:r>
      <w:r w:rsidR="004402D2">
        <w:t>und</w:t>
      </w:r>
      <w:r w:rsidR="00D35DA0">
        <w:t xml:space="preserve"> Sicherheitskonzept </w:t>
      </w:r>
      <w:r w:rsidR="00DE2BF4">
        <w:t xml:space="preserve">definiert </w:t>
      </w:r>
      <w:r w:rsidR="001958FD">
        <w:t>sind (</w:t>
      </w:r>
      <w:r w:rsidR="00D35DA0">
        <w:t>siehe Pkt. 2.2)</w:t>
      </w:r>
      <w:r w:rsidR="001D0A6E">
        <w:t>.</w:t>
      </w:r>
    </w:p>
    <w:p w14:paraId="3759DC9F" w14:textId="51FA7A83" w:rsidR="0066638F" w:rsidRDefault="00D35DA0" w:rsidP="00C954D3">
      <w:r>
        <w:t>Der Auftragnehmer</w:t>
      </w:r>
      <w:r w:rsidR="00DE2BF4">
        <w:t xml:space="preserve"> </w:t>
      </w:r>
      <w:r>
        <w:t xml:space="preserve">verpflichtet sich stichprobenartig (1x pro Monat) den Gesamtauftritt des Auftraggebers </w:t>
      </w:r>
      <w:proofErr w:type="gramStart"/>
      <w:r w:rsidR="00F638D2">
        <w:t>gemäß diese</w:t>
      </w:r>
      <w:r w:rsidR="0023340C">
        <w:t>r</w:t>
      </w:r>
      <w:r w:rsidR="00F638D2">
        <w:t xml:space="preserve"> Vorgaben</w:t>
      </w:r>
      <w:proofErr w:type="gramEnd"/>
      <w:r>
        <w:t xml:space="preserve"> zu überprüfen. </w:t>
      </w:r>
      <w:r w:rsidR="001D0A6E">
        <w:t>Entsprechend</w:t>
      </w:r>
      <w:r w:rsidR="00A215A4">
        <w:t>e</w:t>
      </w:r>
      <w:r w:rsidR="001D0A6E">
        <w:t xml:space="preserve"> </w:t>
      </w:r>
      <w:r w:rsidR="00A215A4">
        <w:t>Verstöße</w:t>
      </w:r>
      <w:r w:rsidR="001D0A6E">
        <w:t xml:space="preserve"> sowie Vorkommnisse sind an den Auftraggeber unverzüglich </w:t>
      </w:r>
      <w:r w:rsidR="00217DD4">
        <w:t xml:space="preserve">inkl. einer Einschätzung der Auswirkung </w:t>
      </w:r>
      <w:r w:rsidR="001D0A6E">
        <w:t>anzuzeigen</w:t>
      </w:r>
      <w:r w:rsidR="00217DD4">
        <w:t xml:space="preserve">. Im </w:t>
      </w:r>
      <w:r w:rsidR="00E62149">
        <w:t>Anschluss</w:t>
      </w:r>
      <w:r w:rsidR="00217DD4">
        <w:t xml:space="preserve"> daran wird</w:t>
      </w:r>
      <w:r w:rsidR="00E62149">
        <w:t xml:space="preserve"> </w:t>
      </w:r>
      <w:r w:rsidR="00217DD4">
        <w:t>gemeinsam an einem Lösungsansatz und einer Behebung gearbeitet.</w:t>
      </w:r>
    </w:p>
    <w:p w14:paraId="0B749ABA" w14:textId="77777777" w:rsidR="00E62149" w:rsidRDefault="00E62149" w:rsidP="00C954D3">
      <w:pPr>
        <w:rPr>
          <w:bCs/>
        </w:rPr>
      </w:pPr>
    </w:p>
    <w:p w14:paraId="25F73F4E" w14:textId="77777777" w:rsidR="0066638F" w:rsidRPr="009C2C61" w:rsidRDefault="0066638F" w:rsidP="009C2C61"/>
    <w:p w14:paraId="244D9475" w14:textId="36A3BD3F" w:rsidR="0066638F" w:rsidRDefault="00C34632" w:rsidP="0066638F">
      <w:pPr>
        <w:pStyle w:val="berschrift2"/>
      </w:pPr>
      <w:r>
        <w:rPr>
          <w:szCs w:val="22"/>
        </w:rPr>
        <w:t xml:space="preserve">Betrieb und Entwicklung von </w:t>
      </w:r>
      <w:r w:rsidRPr="00D1530F">
        <w:rPr>
          <w:szCs w:val="22"/>
        </w:rPr>
        <w:t>bestehende</w:t>
      </w:r>
      <w:r>
        <w:rPr>
          <w:szCs w:val="22"/>
        </w:rPr>
        <w:t>n</w:t>
      </w:r>
      <w:r w:rsidRPr="00D1530F">
        <w:rPr>
          <w:szCs w:val="22"/>
        </w:rPr>
        <w:t xml:space="preserve"> und neue</w:t>
      </w:r>
      <w:r>
        <w:rPr>
          <w:szCs w:val="22"/>
        </w:rPr>
        <w:t>n</w:t>
      </w:r>
      <w:r w:rsidRPr="00D1530F">
        <w:rPr>
          <w:szCs w:val="22"/>
        </w:rPr>
        <w:t xml:space="preserve"> Web-Anwendungen, die aus dem Typo3 für die Homepage mit Inhalten versorgt werden</w:t>
      </w:r>
      <w:r w:rsidR="0066638F" w:rsidRPr="009C2C61">
        <w:t xml:space="preserve"> (Funktionserweiterungen </w:t>
      </w:r>
      <w:r w:rsidR="00A215A4">
        <w:t>per Typo</w:t>
      </w:r>
      <w:r w:rsidR="00C33B1E">
        <w:t>3</w:t>
      </w:r>
      <w:r w:rsidR="004402D2">
        <w:t>-</w:t>
      </w:r>
      <w:r w:rsidR="0066638F" w:rsidRPr="009C2C61">
        <w:t>Extensions</w:t>
      </w:r>
      <w:r w:rsidR="00A215A4">
        <w:t>)</w:t>
      </w:r>
      <w:r w:rsidR="004402D2">
        <w:br/>
      </w:r>
    </w:p>
    <w:p w14:paraId="0AD6ADEB" w14:textId="1473E3BD" w:rsidR="00985FC1" w:rsidRDefault="00950AD7" w:rsidP="001066D4">
      <w:r>
        <w:t xml:space="preserve">Betrieb bestehender Web-Anwendungen </w:t>
      </w:r>
      <w:r w:rsidR="00924475">
        <w:t>bei denen das CMS als Redaktionssystem verwendet wird.</w:t>
      </w:r>
      <w:r w:rsidR="00924475">
        <w:br/>
      </w:r>
      <w:r w:rsidR="001066D4">
        <w:t>Programmierung und</w:t>
      </w:r>
      <w:r w:rsidR="0066638F">
        <w:t xml:space="preserve"> Integration von </w:t>
      </w:r>
      <w:r w:rsidR="001066D4">
        <w:t>softwareseitigen Erweiterungen (Typo3-Extensions) nach den Anforderungen des Auftragsgebers</w:t>
      </w:r>
      <w:r w:rsidR="00345E98">
        <w:t xml:space="preserve"> unter</w:t>
      </w:r>
      <w:r w:rsidR="001066D4">
        <w:t xml:space="preserve"> </w:t>
      </w:r>
      <w:r w:rsidR="0066638F">
        <w:t>Einhaltung des Produktivschaltungsprozesses</w:t>
      </w:r>
      <w:r w:rsidR="001066D4">
        <w:t xml:space="preserve">. Anpassung von Webstandards sofern </w:t>
      </w:r>
      <w:r w:rsidR="00345E98">
        <w:t>außerhalb von Core-Releases</w:t>
      </w:r>
      <w:r w:rsidR="001066D4">
        <w:t xml:space="preserve"> notwendig.</w:t>
      </w:r>
    </w:p>
    <w:p w14:paraId="4BB25EB2" w14:textId="5838AC1D" w:rsidR="00E114D3" w:rsidRDefault="0066638F" w:rsidP="00E114D3">
      <w:pPr>
        <w:rPr>
          <w:bCs/>
        </w:rPr>
      </w:pPr>
      <w:r>
        <w:t xml:space="preserve">Entwicklung </w:t>
      </w:r>
      <w:r w:rsidR="00345E98">
        <w:t xml:space="preserve">und Integration </w:t>
      </w:r>
      <w:r>
        <w:t xml:space="preserve">von </w:t>
      </w:r>
      <w:r w:rsidR="00273F45">
        <w:t>Web-</w:t>
      </w:r>
      <w:r w:rsidR="00345E98">
        <w:t xml:space="preserve">Anwendungen </w:t>
      </w:r>
      <w:r>
        <w:t xml:space="preserve">und Schnittstellen </w:t>
      </w:r>
      <w:r w:rsidR="00345E98">
        <w:t xml:space="preserve">im Zusammenspiel mit dem Typo3-System. </w:t>
      </w:r>
      <w:r>
        <w:t>Unterstützung bei der technischen Konzeption von Onlineprojekten</w:t>
      </w:r>
      <w:r w:rsidR="004402D2">
        <w:t>.</w:t>
      </w:r>
      <w:r w:rsidR="00E114D3">
        <w:t xml:space="preserve"> Jegliche projektbezogenen Änderungen </w:t>
      </w:r>
      <w:r w:rsidR="00E114D3">
        <w:rPr>
          <w:bCs/>
        </w:rPr>
        <w:t xml:space="preserve">sind </w:t>
      </w:r>
      <w:r w:rsidR="00E114D3" w:rsidRPr="00B04CA4">
        <w:rPr>
          <w:bCs/>
        </w:rPr>
        <w:t xml:space="preserve">in einem nachvollziehbaren Arbeitsmittel (z.B. </w:t>
      </w:r>
      <w:proofErr w:type="spellStart"/>
      <w:r w:rsidR="00E114D3" w:rsidRPr="00B04CA4">
        <w:rPr>
          <w:bCs/>
        </w:rPr>
        <w:t>Redmine</w:t>
      </w:r>
      <w:proofErr w:type="spellEnd"/>
      <w:r w:rsidR="00E114D3" w:rsidRPr="00B04CA4">
        <w:rPr>
          <w:bCs/>
        </w:rPr>
        <w:t>)</w:t>
      </w:r>
      <w:r w:rsidR="00E114D3">
        <w:rPr>
          <w:bCs/>
        </w:rPr>
        <w:t xml:space="preserve"> festzuhalten und dienen dem Controlling der vergebenen Aufträge.</w:t>
      </w:r>
    </w:p>
    <w:p w14:paraId="12D80C1C" w14:textId="160A54D3" w:rsidR="0095337A" w:rsidRDefault="00950AD7" w:rsidP="00950AD7">
      <w:pPr>
        <w:pStyle w:val="Textkrper"/>
        <w:rPr>
          <w:rFonts w:cs="Arial"/>
        </w:rPr>
      </w:pPr>
      <w:r>
        <w:br/>
      </w:r>
    </w:p>
    <w:p w14:paraId="347C1B31" w14:textId="7F91A5B3" w:rsidR="0095337A" w:rsidRDefault="007B5FFC" w:rsidP="0095337A">
      <w:pPr>
        <w:pStyle w:val="berschrift2"/>
      </w:pPr>
      <w:r>
        <w:t xml:space="preserve">Fortschreibung und Aktualisierung </w:t>
      </w:r>
      <w:r w:rsidR="001066D4">
        <w:t>Nutzungs</w:t>
      </w:r>
      <w:r w:rsidR="0095337A">
        <w:t>handbuch</w:t>
      </w:r>
      <w:r>
        <w:t>s</w:t>
      </w:r>
      <w:r w:rsidR="0095337A">
        <w:t xml:space="preserve"> sowie </w:t>
      </w:r>
      <w:r w:rsidR="00250AD3">
        <w:t>Durchführung von Redakteur</w:t>
      </w:r>
      <w:r w:rsidR="004402D2">
        <w:t>-S</w:t>
      </w:r>
      <w:r w:rsidR="00250AD3">
        <w:t>chulungen</w:t>
      </w:r>
    </w:p>
    <w:p w14:paraId="4F951E32" w14:textId="77777777" w:rsidR="00260238" w:rsidRDefault="00260238" w:rsidP="0095337A"/>
    <w:p w14:paraId="60EFEF05" w14:textId="1622AD2C" w:rsidR="0095337A" w:rsidRDefault="00DE2BF4" w:rsidP="0095337A">
      <w:r>
        <w:t xml:space="preserve">Fortschreibung </w:t>
      </w:r>
      <w:r w:rsidR="00815234">
        <w:t>des bestehenden</w:t>
      </w:r>
      <w:r w:rsidR="00770646">
        <w:t xml:space="preserve"> </w:t>
      </w:r>
      <w:r w:rsidR="0095337A">
        <w:t>„Nutz</w:t>
      </w:r>
      <w:r w:rsidR="001066D4">
        <w:t>ungs</w:t>
      </w:r>
      <w:r w:rsidR="0095337A">
        <w:t xml:space="preserve">handbuches“ (auch als technische Lösung, wie z.B. Wiki) </w:t>
      </w:r>
      <w:r w:rsidR="001066D4">
        <w:t>als</w:t>
      </w:r>
      <w:r w:rsidR="0095337A">
        <w:t xml:space="preserve"> Hilfestellung zur Nutzung des vom Auftragnehmer bereitgestellten CMS-Systems. </w:t>
      </w:r>
    </w:p>
    <w:p w14:paraId="050FC6BF" w14:textId="25856320" w:rsidR="0095337A" w:rsidRPr="0095337A" w:rsidRDefault="0095337A" w:rsidP="00345E98">
      <w:r>
        <w:t xml:space="preserve">Wahlweise </w:t>
      </w:r>
      <w:r w:rsidR="00DE2BF4">
        <w:t xml:space="preserve">werden </w:t>
      </w:r>
      <w:r>
        <w:t>durch den Auftraggeber Update-</w:t>
      </w:r>
      <w:r w:rsidRPr="0094719E">
        <w:t>Schulung</w:t>
      </w:r>
      <w:r w:rsidR="00970C06">
        <w:t>en</w:t>
      </w:r>
      <w:r w:rsidRPr="0094719E">
        <w:t xml:space="preserve"> von Redakteur</w:t>
      </w:r>
      <w:r w:rsidR="001958FD">
        <w:t>innen und Redakteure</w:t>
      </w:r>
      <w:r w:rsidR="00DE2BF4">
        <w:t xml:space="preserve"> initiiert</w:t>
      </w:r>
      <w:r w:rsidR="00970C06">
        <w:t xml:space="preserve"> (z. B. aufgrund des </w:t>
      </w:r>
      <w:proofErr w:type="spellStart"/>
      <w:r w:rsidR="00970C06">
        <w:t>Webrelaunchs</w:t>
      </w:r>
      <w:proofErr w:type="spellEnd"/>
      <w:r w:rsidR="00970C06">
        <w:t>)</w:t>
      </w:r>
      <w:r w:rsidR="00DE2BF4">
        <w:t>, die durch den Auftragnehmer durchzuführen sind</w:t>
      </w:r>
      <w:r>
        <w:t xml:space="preserve">. </w:t>
      </w:r>
      <w:r w:rsidR="001066D4">
        <w:t xml:space="preserve">Die </w:t>
      </w:r>
      <w:r>
        <w:t>Schulung</w:t>
      </w:r>
      <w:r w:rsidR="00DE2BF4">
        <w:t>en</w:t>
      </w:r>
      <w:r>
        <w:t xml:space="preserve"> </w:t>
      </w:r>
      <w:r w:rsidR="00DE2BF4">
        <w:t xml:space="preserve">können </w:t>
      </w:r>
      <w:r>
        <w:t>als Präsen</w:t>
      </w:r>
      <w:r w:rsidR="004402D2">
        <w:t>z</w:t>
      </w:r>
      <w:r w:rsidR="001066D4">
        <w:t xml:space="preserve">-, </w:t>
      </w:r>
      <w:r>
        <w:t>Remote</w:t>
      </w:r>
      <w:r w:rsidR="001066D4">
        <w:t>- oder/und Hybrid</w:t>
      </w:r>
      <w:r>
        <w:t>veranstaltung durchgeführt werden.</w:t>
      </w:r>
    </w:p>
    <w:p w14:paraId="14E3940E" w14:textId="77777777" w:rsidR="00CD3BD4" w:rsidRDefault="00CD3BD4" w:rsidP="00917C53">
      <w:pPr>
        <w:ind w:left="720"/>
        <w:rPr>
          <w:bCs/>
        </w:rPr>
      </w:pPr>
    </w:p>
    <w:p w14:paraId="374F29FD" w14:textId="77777777" w:rsidR="00FA1CF3" w:rsidRDefault="00FA1CF3" w:rsidP="0079655D">
      <w:pPr>
        <w:spacing w:line="320" w:lineRule="atLeast"/>
        <w:rPr>
          <w:rFonts w:cs="Arial"/>
          <w:b/>
          <w:szCs w:val="22"/>
        </w:rPr>
      </w:pPr>
    </w:p>
    <w:p w14:paraId="730A92F1" w14:textId="77777777" w:rsidR="00407586" w:rsidRPr="00407586" w:rsidRDefault="00CD3BD4" w:rsidP="00345E98">
      <w:pPr>
        <w:pStyle w:val="berschrift1"/>
      </w:pPr>
      <w:r>
        <w:t>Anforderungsprofile</w:t>
      </w:r>
    </w:p>
    <w:p w14:paraId="77B4250D" w14:textId="77777777" w:rsidR="00407586" w:rsidRDefault="00407586" w:rsidP="00407586">
      <w:pPr>
        <w:ind w:left="720"/>
        <w:rPr>
          <w:lang w:val="en-GB"/>
        </w:rPr>
      </w:pPr>
    </w:p>
    <w:p w14:paraId="54FE6D84" w14:textId="2A913070" w:rsidR="008E4901" w:rsidRDefault="008E4901" w:rsidP="008E4901">
      <w:pPr>
        <w:rPr>
          <w:noProof/>
        </w:rPr>
      </w:pPr>
      <w:r>
        <w:rPr>
          <w:noProof/>
        </w:rPr>
        <w:t xml:space="preserve">Zur Erfüllung der Leistungen wie unter Pkt. </w:t>
      </w:r>
      <w:r w:rsidR="007F4852">
        <w:rPr>
          <w:noProof/>
        </w:rPr>
        <w:t>3</w:t>
      </w:r>
      <w:r>
        <w:rPr>
          <w:noProof/>
        </w:rPr>
        <w:t xml:space="preserve"> beschrieben, werden </w:t>
      </w:r>
      <w:r w:rsidR="00345E98">
        <w:rPr>
          <w:noProof/>
        </w:rPr>
        <w:t xml:space="preserve">unterschiedliche </w:t>
      </w:r>
      <w:r>
        <w:rPr>
          <w:noProof/>
        </w:rPr>
        <w:t xml:space="preserve">Anforderungsprofile benötigt. Die Wahrnehmung von Doppelrollen durch nur eine Person ist prinzipiell möglich, sollte aber weitestgehend vermieden werden. </w:t>
      </w:r>
    </w:p>
    <w:p w14:paraId="3FBC3C4B" w14:textId="1718CFF2" w:rsidR="008E4901" w:rsidRDefault="008E4901" w:rsidP="008E4901">
      <w:pPr>
        <w:rPr>
          <w:noProof/>
        </w:rPr>
      </w:pPr>
      <w:r>
        <w:rPr>
          <w:noProof/>
        </w:rPr>
        <w:t xml:space="preserve">Für alle Personen, die diese Anforderungen erbringen, </w:t>
      </w:r>
      <w:r w:rsidR="000B19D9">
        <w:rPr>
          <w:noProof/>
        </w:rPr>
        <w:t xml:space="preserve">muss </w:t>
      </w:r>
      <w:r>
        <w:rPr>
          <w:noProof/>
        </w:rPr>
        <w:t>mindestens eine Vertretungsperson (für Urlaubs- und Krankheitsfälle) vorhanden sein</w:t>
      </w:r>
      <w:r w:rsidR="005F5948">
        <w:rPr>
          <w:noProof/>
        </w:rPr>
        <w:t xml:space="preserve">. Diese Vertretung </w:t>
      </w:r>
      <w:r w:rsidR="000B19D9">
        <w:rPr>
          <w:noProof/>
        </w:rPr>
        <w:t>muss</w:t>
      </w:r>
      <w:r w:rsidR="005F5948">
        <w:rPr>
          <w:noProof/>
        </w:rPr>
        <w:t xml:space="preserve"> die notwendigen Aufgaben in Vertretung wahrnehmen können, mindestens aber de</w:t>
      </w:r>
      <w:r w:rsidR="004402D2">
        <w:rPr>
          <w:noProof/>
        </w:rPr>
        <w:t>m</w:t>
      </w:r>
      <w:r w:rsidR="005F5948">
        <w:rPr>
          <w:noProof/>
        </w:rPr>
        <w:t xml:space="preserve"> gesicherten Betrieb sicherstellen</w:t>
      </w:r>
      <w:r w:rsidR="000B19D9">
        <w:rPr>
          <w:noProof/>
        </w:rPr>
        <w:t>.</w:t>
      </w:r>
    </w:p>
    <w:p w14:paraId="20208EE4" w14:textId="3180B4F0" w:rsidR="00FE7EBB" w:rsidRDefault="00FE7EBB" w:rsidP="008E4901">
      <w:pPr>
        <w:rPr>
          <w:noProof/>
        </w:rPr>
      </w:pPr>
      <w:r>
        <w:rPr>
          <w:noProof/>
        </w:rPr>
        <w:t xml:space="preserve">Als </w:t>
      </w:r>
      <w:r w:rsidR="001A6A80">
        <w:rPr>
          <w:noProof/>
        </w:rPr>
        <w:t>Bedingung</w:t>
      </w:r>
      <w:r>
        <w:rPr>
          <w:noProof/>
        </w:rPr>
        <w:t xml:space="preserve"> gilt, dass alle Personen über flie</w:t>
      </w:r>
      <w:r w:rsidR="0023340C">
        <w:rPr>
          <w:noProof/>
        </w:rPr>
        <w:t>ß</w:t>
      </w:r>
      <w:r>
        <w:rPr>
          <w:noProof/>
        </w:rPr>
        <w:t xml:space="preserve">ende Deutschkenntnisse verfügen müssen, da die Amtssprache der BG RCI deutsch ist. </w:t>
      </w:r>
    </w:p>
    <w:p w14:paraId="67175423" w14:textId="0503B240" w:rsidR="00FE7EBB" w:rsidRDefault="00FE7EBB" w:rsidP="008E4901">
      <w:pPr>
        <w:rPr>
          <w:noProof/>
        </w:rPr>
      </w:pPr>
    </w:p>
    <w:p w14:paraId="3361CCD5" w14:textId="27064BBE" w:rsidR="008E4901" w:rsidRDefault="00FE7EBB" w:rsidP="008E4901">
      <w:pPr>
        <w:rPr>
          <w:rFonts w:cs="Arial"/>
          <w:noProof/>
          <w:szCs w:val="24"/>
        </w:rPr>
      </w:pPr>
      <w:r>
        <w:rPr>
          <w:noProof/>
        </w:rPr>
        <w:t>F</w:t>
      </w:r>
      <w:r w:rsidR="000B19D9">
        <w:rPr>
          <w:rFonts w:cs="Arial"/>
          <w:noProof/>
          <w:szCs w:val="24"/>
        </w:rPr>
        <w:t>olgende Kriterien sind Bewertungskrit</w:t>
      </w:r>
      <w:r w:rsidR="004402D2">
        <w:rPr>
          <w:rFonts w:cs="Arial"/>
          <w:noProof/>
          <w:szCs w:val="24"/>
        </w:rPr>
        <w:t>er</w:t>
      </w:r>
      <w:r w:rsidR="000B19D9">
        <w:rPr>
          <w:rFonts w:cs="Arial"/>
          <w:noProof/>
          <w:szCs w:val="24"/>
        </w:rPr>
        <w:t>ien (siehe Bewertungskriterien):</w:t>
      </w:r>
    </w:p>
    <w:p w14:paraId="77E8DD11" w14:textId="77777777" w:rsidR="000B19D9" w:rsidRDefault="000B19D9" w:rsidP="008E4901">
      <w:pPr>
        <w:rPr>
          <w:rFonts w:cs="Arial"/>
          <w:noProof/>
          <w:szCs w:val="24"/>
        </w:rPr>
      </w:pPr>
    </w:p>
    <w:p w14:paraId="49FBDB13" w14:textId="2D8CDDE4" w:rsidR="008E4901" w:rsidRDefault="008E4901" w:rsidP="008E4901">
      <w:pPr>
        <w:numPr>
          <w:ilvl w:val="0"/>
          <w:numId w:val="37"/>
        </w:numPr>
        <w:overflowPunct/>
        <w:autoSpaceDE/>
        <w:adjustRightInd/>
        <w:textAlignment w:val="auto"/>
        <w:rPr>
          <w:b/>
        </w:rPr>
      </w:pPr>
      <w:r>
        <w:rPr>
          <w:b/>
        </w:rPr>
        <w:t>Koordinator</w:t>
      </w:r>
      <w:r w:rsidR="00EE2E9E">
        <w:rPr>
          <w:b/>
        </w:rPr>
        <w:t>/</w:t>
      </w:r>
      <w:r w:rsidR="00322634">
        <w:rPr>
          <w:b/>
        </w:rPr>
        <w:t>in</w:t>
      </w:r>
      <w:r>
        <w:rPr>
          <w:b/>
        </w:rPr>
        <w:t xml:space="preserve"> / Online</w:t>
      </w:r>
      <w:r w:rsidR="004402D2">
        <w:rPr>
          <w:b/>
        </w:rPr>
        <w:t>-</w:t>
      </w:r>
      <w:r>
        <w:rPr>
          <w:b/>
        </w:rPr>
        <w:t>Projektmanager</w:t>
      </w:r>
      <w:r w:rsidR="00EE2E9E">
        <w:rPr>
          <w:b/>
        </w:rPr>
        <w:t>/</w:t>
      </w:r>
      <w:r w:rsidR="00322634">
        <w:rPr>
          <w:b/>
        </w:rPr>
        <w:t>in</w:t>
      </w:r>
      <w:r>
        <w:rPr>
          <w:b/>
        </w:rPr>
        <w:t>:</w:t>
      </w:r>
    </w:p>
    <w:p w14:paraId="5E103D9E" w14:textId="1A6EC571" w:rsidR="008E4901" w:rsidRDefault="008E4901" w:rsidP="008E4901">
      <w:pPr>
        <w:numPr>
          <w:ilvl w:val="1"/>
          <w:numId w:val="37"/>
        </w:numPr>
        <w:overflowPunct/>
        <w:autoSpaceDE/>
        <w:adjustRightInd/>
        <w:textAlignment w:val="auto"/>
      </w:pPr>
      <w:r>
        <w:t>Erfahrung im Online-Projektmanagement</w:t>
      </w:r>
    </w:p>
    <w:p w14:paraId="3018CECF" w14:textId="14A61F01" w:rsidR="008E4901" w:rsidRDefault="008E4901" w:rsidP="008E4901">
      <w:pPr>
        <w:numPr>
          <w:ilvl w:val="1"/>
          <w:numId w:val="37"/>
        </w:numPr>
        <w:overflowPunct/>
        <w:autoSpaceDE/>
        <w:adjustRightInd/>
        <w:textAlignment w:val="auto"/>
      </w:pPr>
      <w:r>
        <w:t>Wissen im Bereich Online</w:t>
      </w:r>
      <w:r w:rsidR="004402D2">
        <w:t>-</w:t>
      </w:r>
      <w:r>
        <w:t>Marketing und Online</w:t>
      </w:r>
      <w:r w:rsidR="00172FD7">
        <w:t>-</w:t>
      </w:r>
      <w:r>
        <w:t>Media</w:t>
      </w:r>
    </w:p>
    <w:p w14:paraId="42C2B111" w14:textId="1B5FEA8C" w:rsidR="008E4901" w:rsidRDefault="008E4901" w:rsidP="008E4901">
      <w:pPr>
        <w:numPr>
          <w:ilvl w:val="1"/>
          <w:numId w:val="37"/>
        </w:numPr>
        <w:overflowPunct/>
        <w:autoSpaceDE/>
        <w:adjustRightInd/>
        <w:textAlignment w:val="auto"/>
      </w:pPr>
      <w:r>
        <w:t>Grundkenntnisse über den technischen Aufbau und die Gestaltung von Websites unter Verwendung des CMS Typo 3</w:t>
      </w:r>
    </w:p>
    <w:p w14:paraId="57DC2CBA" w14:textId="49B5ACAA" w:rsidR="00191C87" w:rsidRDefault="008E4901" w:rsidP="008E4901">
      <w:pPr>
        <w:numPr>
          <w:ilvl w:val="1"/>
          <w:numId w:val="37"/>
        </w:numPr>
        <w:overflowPunct/>
        <w:autoSpaceDE/>
        <w:adjustRightInd/>
        <w:textAlignment w:val="auto"/>
      </w:pPr>
      <w:r>
        <w:lastRenderedPageBreak/>
        <w:t xml:space="preserve">Wissen im Bereich Web-Technologien insbesondere in HTML5, CSS 3.0, PHP und </w:t>
      </w:r>
      <w:proofErr w:type="spellStart"/>
      <w:r>
        <w:t>Javascript</w:t>
      </w:r>
      <w:proofErr w:type="spellEnd"/>
      <w:r>
        <w:t xml:space="preserve"> und gute Kenntnisse im Bereich </w:t>
      </w:r>
      <w:r w:rsidR="00345E98">
        <w:t>SQL-</w:t>
      </w:r>
      <w:r>
        <w:t>Datenbanksysteme</w:t>
      </w:r>
    </w:p>
    <w:p w14:paraId="420FB929" w14:textId="59ADCB40" w:rsidR="008E4901" w:rsidRDefault="00191C87" w:rsidP="008E4901">
      <w:pPr>
        <w:numPr>
          <w:ilvl w:val="1"/>
          <w:numId w:val="37"/>
        </w:numPr>
        <w:overflowPunct/>
        <w:autoSpaceDE/>
        <w:adjustRightInd/>
        <w:textAlignment w:val="auto"/>
      </w:pPr>
      <w:r>
        <w:t>Kenntnisse über das Bereitstellen von barrierefreien Inhalten gemäß BITV2.0</w:t>
      </w:r>
      <w:r w:rsidR="008E4901">
        <w:t xml:space="preserve"> </w:t>
      </w:r>
      <w:r w:rsidR="00623CFB">
        <w:t>oder WCAG</w:t>
      </w:r>
    </w:p>
    <w:p w14:paraId="41DBFA0D" w14:textId="711AD050" w:rsidR="008E4901" w:rsidRDefault="008E4901" w:rsidP="008E4901">
      <w:pPr>
        <w:numPr>
          <w:ilvl w:val="1"/>
          <w:numId w:val="37"/>
        </w:numPr>
        <w:overflowPunct/>
        <w:autoSpaceDE/>
        <w:adjustRightInd/>
        <w:textAlignment w:val="auto"/>
        <w:rPr>
          <w:b/>
        </w:rPr>
      </w:pPr>
      <w:r>
        <w:t>Abgeschlossenes betriebswirtschaftliches oder technisches Studium oder gleichwertige werbekaufmännische Ausbildung mit langjähriger Berufserfahrung</w:t>
      </w:r>
      <w:r w:rsidR="00A16593">
        <w:t>.</w:t>
      </w:r>
    </w:p>
    <w:p w14:paraId="2F148B62" w14:textId="58B9FE96" w:rsidR="008E4901" w:rsidRDefault="008E4901" w:rsidP="008E4901">
      <w:pPr>
        <w:numPr>
          <w:ilvl w:val="1"/>
          <w:numId w:val="37"/>
        </w:numPr>
        <w:overflowPunct/>
        <w:autoSpaceDE/>
        <w:adjustRightInd/>
        <w:textAlignment w:val="auto"/>
        <w:rPr>
          <w:szCs w:val="24"/>
        </w:rPr>
      </w:pPr>
    </w:p>
    <w:p w14:paraId="4233ED18" w14:textId="4B0ABBF4" w:rsidR="008E4901" w:rsidRDefault="008E4901" w:rsidP="008E4901">
      <w:pPr>
        <w:numPr>
          <w:ilvl w:val="0"/>
          <w:numId w:val="37"/>
        </w:numPr>
        <w:overflowPunct/>
        <w:autoSpaceDE/>
        <w:adjustRightInd/>
        <w:textAlignment w:val="auto"/>
      </w:pPr>
      <w:r>
        <w:rPr>
          <w:b/>
        </w:rPr>
        <w:t>Online-Redakteur</w:t>
      </w:r>
      <w:r w:rsidR="00EE2E9E">
        <w:rPr>
          <w:b/>
        </w:rPr>
        <w:t>/</w:t>
      </w:r>
      <w:r w:rsidR="00322634">
        <w:rPr>
          <w:b/>
        </w:rPr>
        <w:t>in</w:t>
      </w:r>
      <w:r>
        <w:rPr>
          <w:b/>
        </w:rPr>
        <w:t xml:space="preserve"> / </w:t>
      </w:r>
      <w:proofErr w:type="spellStart"/>
      <w:r>
        <w:rPr>
          <w:b/>
        </w:rPr>
        <w:t>ContentManager</w:t>
      </w:r>
      <w:proofErr w:type="spellEnd"/>
      <w:r w:rsidR="00EE2E9E">
        <w:rPr>
          <w:b/>
        </w:rPr>
        <w:t>/</w:t>
      </w:r>
      <w:r w:rsidR="00322634">
        <w:rPr>
          <w:b/>
        </w:rPr>
        <w:t>in</w:t>
      </w:r>
      <w:r>
        <w:t>:</w:t>
      </w:r>
    </w:p>
    <w:p w14:paraId="5D1B77ED" w14:textId="08821C34" w:rsidR="008E4901" w:rsidRDefault="008E4901" w:rsidP="008E4901">
      <w:pPr>
        <w:numPr>
          <w:ilvl w:val="1"/>
          <w:numId w:val="37"/>
        </w:numPr>
        <w:overflowPunct/>
        <w:autoSpaceDE/>
        <w:adjustRightInd/>
        <w:textAlignment w:val="auto"/>
      </w:pPr>
      <w:r>
        <w:t>Kenntnisse in HTML und CSS unter Verwendung des CMS Typo 3</w:t>
      </w:r>
    </w:p>
    <w:p w14:paraId="551E53CC" w14:textId="2D005B9C" w:rsidR="008E4901" w:rsidRDefault="008E4901" w:rsidP="008E4901">
      <w:pPr>
        <w:numPr>
          <w:ilvl w:val="1"/>
          <w:numId w:val="37"/>
        </w:numPr>
        <w:overflowPunct/>
        <w:autoSpaceDE/>
        <w:adjustRightInd/>
        <w:textAlignment w:val="auto"/>
      </w:pPr>
      <w:r>
        <w:t xml:space="preserve">Erfahrung </w:t>
      </w:r>
      <w:r w:rsidR="0023340C">
        <w:t>mit der Redaktion</w:t>
      </w:r>
      <w:r w:rsidR="00FF25F6">
        <w:t xml:space="preserve"> von Internetseiten mit einem CMS</w:t>
      </w:r>
    </w:p>
    <w:p w14:paraId="0CEA61A1" w14:textId="6253C8F8" w:rsidR="005C68FF" w:rsidRDefault="005C68FF" w:rsidP="008E4901">
      <w:pPr>
        <w:numPr>
          <w:ilvl w:val="1"/>
          <w:numId w:val="37"/>
        </w:numPr>
        <w:overflowPunct/>
        <w:autoSpaceDE/>
        <w:adjustRightInd/>
        <w:textAlignment w:val="auto"/>
      </w:pPr>
      <w:r>
        <w:t>Kenntnisse über das Bereitstellen von barrierefreien Inhalten gemäß BITV2.0</w:t>
      </w:r>
      <w:r w:rsidR="00623CFB">
        <w:t xml:space="preserve"> oder WCAG</w:t>
      </w:r>
    </w:p>
    <w:p w14:paraId="376C0B3B" w14:textId="766E5A9B" w:rsidR="00715C92" w:rsidRDefault="00715C92" w:rsidP="008E4901">
      <w:pPr>
        <w:numPr>
          <w:ilvl w:val="1"/>
          <w:numId w:val="37"/>
        </w:numPr>
        <w:overflowPunct/>
        <w:autoSpaceDE/>
        <w:adjustRightInd/>
        <w:textAlignment w:val="auto"/>
      </w:pPr>
      <w:r>
        <w:t>Kenntnisse im Bereich von Urheberrecht und geistigem Eigentum</w:t>
      </w:r>
    </w:p>
    <w:p w14:paraId="11BB73C6" w14:textId="28A6DE8F" w:rsidR="008E4901" w:rsidRDefault="008E4901" w:rsidP="008E4901">
      <w:pPr>
        <w:numPr>
          <w:ilvl w:val="1"/>
          <w:numId w:val="37"/>
        </w:numPr>
        <w:overflowPunct/>
        <w:autoSpaceDE/>
        <w:adjustRightInd/>
        <w:textAlignment w:val="auto"/>
      </w:pPr>
      <w:r>
        <w:t xml:space="preserve">Berufserfahrung </w:t>
      </w:r>
      <w:r w:rsidR="00193089">
        <w:t>als Online-Redakteu</w:t>
      </w:r>
      <w:r w:rsidR="005A4C9A">
        <w:t>r</w:t>
      </w:r>
      <w:r w:rsidR="00EE2E9E">
        <w:t>/</w:t>
      </w:r>
      <w:r w:rsidR="00193089">
        <w:t xml:space="preserve">in / </w:t>
      </w:r>
      <w:proofErr w:type="spellStart"/>
      <w:r w:rsidR="00193089">
        <w:t>ContentManager</w:t>
      </w:r>
      <w:proofErr w:type="spellEnd"/>
      <w:r w:rsidR="00EE2E9E">
        <w:t>/</w:t>
      </w:r>
      <w:r w:rsidR="00193089">
        <w:t xml:space="preserve">in </w:t>
      </w:r>
    </w:p>
    <w:p w14:paraId="5F552B33" w14:textId="6CA32DD5" w:rsidR="008E4901" w:rsidRDefault="008E4901" w:rsidP="008E4901">
      <w:pPr>
        <w:numPr>
          <w:ilvl w:val="1"/>
          <w:numId w:val="37"/>
        </w:numPr>
        <w:overflowPunct/>
        <w:autoSpaceDE/>
        <w:adjustRightInd/>
        <w:textAlignment w:val="auto"/>
      </w:pPr>
    </w:p>
    <w:p w14:paraId="61672D2D" w14:textId="1C08659F" w:rsidR="008E4901" w:rsidRDefault="008E4901" w:rsidP="008E4901">
      <w:pPr>
        <w:numPr>
          <w:ilvl w:val="0"/>
          <w:numId w:val="37"/>
        </w:numPr>
        <w:overflowPunct/>
        <w:autoSpaceDE/>
        <w:adjustRightInd/>
        <w:textAlignment w:val="auto"/>
      </w:pPr>
      <w:bookmarkStart w:id="4" w:name="_Hlk81994962"/>
      <w:r>
        <w:rPr>
          <w:b/>
        </w:rPr>
        <w:t>IT-Admin</w:t>
      </w:r>
      <w:r w:rsidR="00322634">
        <w:rPr>
          <w:b/>
        </w:rPr>
        <w:t>istrator</w:t>
      </w:r>
      <w:r w:rsidR="00EE2E9E">
        <w:rPr>
          <w:b/>
        </w:rPr>
        <w:t>/</w:t>
      </w:r>
      <w:r w:rsidR="00322634" w:rsidRPr="00322634">
        <w:rPr>
          <w:b/>
        </w:rPr>
        <w:t>in</w:t>
      </w:r>
      <w:r>
        <w:rPr>
          <w:b/>
        </w:rPr>
        <w:t xml:space="preserve"> CMS</w:t>
      </w:r>
      <w:r w:rsidR="005C68FF">
        <w:rPr>
          <w:b/>
        </w:rPr>
        <w:t>-</w:t>
      </w:r>
      <w:r>
        <w:rPr>
          <w:b/>
        </w:rPr>
        <w:t xml:space="preserve"> </w:t>
      </w:r>
      <w:r w:rsidR="005C68FF">
        <w:rPr>
          <w:b/>
        </w:rPr>
        <w:t>&amp; Serveri</w:t>
      </w:r>
      <w:r>
        <w:rPr>
          <w:b/>
        </w:rPr>
        <w:t>nfrastruktur</w:t>
      </w:r>
      <w:bookmarkEnd w:id="4"/>
      <w:r>
        <w:rPr>
          <w:b/>
        </w:rPr>
        <w:t>:</w:t>
      </w:r>
    </w:p>
    <w:p w14:paraId="4E3CF588" w14:textId="7F46DA74" w:rsidR="008E4901" w:rsidRDefault="008E4901" w:rsidP="008E4901">
      <w:pPr>
        <w:numPr>
          <w:ilvl w:val="1"/>
          <w:numId w:val="37"/>
        </w:numPr>
        <w:overflowPunct/>
        <w:autoSpaceDE/>
        <w:adjustRightInd/>
        <w:textAlignment w:val="auto"/>
      </w:pPr>
      <w:r>
        <w:t>Kenntnisse in den Bereichen Installation, Konfiguration und Administration von TYPO3</w:t>
      </w:r>
      <w:r w:rsidR="005C68FF">
        <w:t xml:space="preserve"> auf </w:t>
      </w:r>
      <w:proofErr w:type="spellStart"/>
      <w:r w:rsidR="005C68FF">
        <w:t>linuxbasierten</w:t>
      </w:r>
      <w:proofErr w:type="spellEnd"/>
      <w:r w:rsidR="005C68FF">
        <w:t xml:space="preserve"> Serversystemen (LAMP-Stack)</w:t>
      </w:r>
    </w:p>
    <w:p w14:paraId="13A4489D" w14:textId="0B3C9884" w:rsidR="008E4901" w:rsidRDefault="008E4901" w:rsidP="008E4901">
      <w:pPr>
        <w:numPr>
          <w:ilvl w:val="1"/>
          <w:numId w:val="37"/>
        </w:numPr>
        <w:overflowPunct/>
        <w:autoSpaceDE/>
        <w:adjustRightInd/>
        <w:textAlignment w:val="auto"/>
      </w:pPr>
      <w:r>
        <w:t xml:space="preserve">Kenntnisse in </w:t>
      </w:r>
      <w:proofErr w:type="spellStart"/>
      <w:r>
        <w:t>TypoScript</w:t>
      </w:r>
      <w:proofErr w:type="spellEnd"/>
      <w:r>
        <w:t xml:space="preserve"> sowie in der Einbindung und Konfiguration von gängigen TYPO3-Extensions</w:t>
      </w:r>
    </w:p>
    <w:p w14:paraId="20825939" w14:textId="3C48FD66" w:rsidR="008E4901" w:rsidRDefault="008E4901" w:rsidP="008E4901">
      <w:pPr>
        <w:numPr>
          <w:ilvl w:val="1"/>
          <w:numId w:val="37"/>
        </w:numPr>
        <w:overflowPunct/>
        <w:autoSpaceDE/>
        <w:adjustRightInd/>
        <w:textAlignment w:val="auto"/>
      </w:pPr>
      <w:r>
        <w:t>Erfahrung in der Integration von Templates in TYPO3, z. B. mit Backend</w:t>
      </w:r>
      <w:r w:rsidR="00647160">
        <w:t xml:space="preserve"> </w:t>
      </w:r>
      <w:r>
        <w:t xml:space="preserve">Layouts, native </w:t>
      </w:r>
      <w:r w:rsidR="00647160">
        <w:t xml:space="preserve">Typo3 </w:t>
      </w:r>
      <w:r>
        <w:t>Content-Elementen, etc.</w:t>
      </w:r>
    </w:p>
    <w:p w14:paraId="7B96ACA7" w14:textId="0A3DEC59" w:rsidR="00191C87" w:rsidRDefault="00191C87" w:rsidP="008E4901">
      <w:pPr>
        <w:numPr>
          <w:ilvl w:val="1"/>
          <w:numId w:val="37"/>
        </w:numPr>
        <w:overflowPunct/>
        <w:autoSpaceDE/>
        <w:adjustRightInd/>
        <w:textAlignment w:val="auto"/>
      </w:pPr>
      <w:r>
        <w:t xml:space="preserve">Kenntnisse und Erfahrungen in der Bereitstellung und dem Betrieb von Internetauftritten mit </w:t>
      </w:r>
      <w:r w:rsidR="00C67394">
        <w:t xml:space="preserve">hohem </w:t>
      </w:r>
      <w:r>
        <w:t>Schutzbedarf gemäß BSI</w:t>
      </w:r>
      <w:r w:rsidR="00C67394">
        <w:t xml:space="preserve"> IT</w:t>
      </w:r>
      <w:r w:rsidR="00647160">
        <w:t>-</w:t>
      </w:r>
      <w:r w:rsidR="00C67394">
        <w:t>Grundschutz Kompendium 2021</w:t>
      </w:r>
    </w:p>
    <w:p w14:paraId="16CE7D88" w14:textId="5CDE0CEC" w:rsidR="00715C92" w:rsidRDefault="00715C92" w:rsidP="008E4901">
      <w:pPr>
        <w:numPr>
          <w:ilvl w:val="1"/>
          <w:numId w:val="37"/>
        </w:numPr>
        <w:overflowPunct/>
        <w:autoSpaceDE/>
        <w:adjustRightInd/>
        <w:textAlignment w:val="auto"/>
      </w:pPr>
      <w:r>
        <w:t>Kenntnisse in der Konzeption und im Umgang mit sicheren Datenverarbeitungsverfahren zu personenbezogenen Daten gemäß DSGVO</w:t>
      </w:r>
    </w:p>
    <w:p w14:paraId="43A59D4C" w14:textId="28855445" w:rsidR="008E4901" w:rsidRDefault="008E4901" w:rsidP="008E4901">
      <w:pPr>
        <w:numPr>
          <w:ilvl w:val="1"/>
          <w:numId w:val="37"/>
        </w:numPr>
        <w:overflowPunct/>
        <w:autoSpaceDE/>
        <w:adjustRightInd/>
        <w:textAlignment w:val="auto"/>
      </w:pPr>
      <w:r>
        <w:t xml:space="preserve">Kenntnisse im Bereich </w:t>
      </w:r>
      <w:r w:rsidR="005C68FF">
        <w:t>SQL-</w:t>
      </w:r>
      <w:r>
        <w:t>Datenbanksysteme</w:t>
      </w:r>
    </w:p>
    <w:p w14:paraId="4390524A" w14:textId="70DB947A" w:rsidR="008E4901" w:rsidRDefault="008E4901" w:rsidP="008E4901">
      <w:pPr>
        <w:numPr>
          <w:ilvl w:val="1"/>
          <w:numId w:val="37"/>
        </w:numPr>
        <w:overflowPunct/>
        <w:autoSpaceDE/>
        <w:adjustRightInd/>
        <w:textAlignment w:val="auto"/>
      </w:pPr>
      <w:r>
        <w:t>Erfahrung in Webtechnologien wie HTML, CSS, CSS-</w:t>
      </w:r>
      <w:proofErr w:type="spellStart"/>
      <w:r>
        <w:t>Precompiler</w:t>
      </w:r>
      <w:proofErr w:type="spellEnd"/>
      <w:r>
        <w:t xml:space="preserve"> </w:t>
      </w:r>
      <w:r w:rsidR="00367E83">
        <w:t>(</w:t>
      </w:r>
      <w:proofErr w:type="spellStart"/>
      <w:r w:rsidR="00367E83">
        <w:t>Preprocessor</w:t>
      </w:r>
      <w:proofErr w:type="spellEnd"/>
      <w:r w:rsidR="00367E83">
        <w:t xml:space="preserve">) </w:t>
      </w:r>
      <w:r>
        <w:t>und JavaScript</w:t>
      </w:r>
    </w:p>
    <w:p w14:paraId="12B1A705" w14:textId="77777777" w:rsidR="008E4901" w:rsidRDefault="008E4901" w:rsidP="008E4901">
      <w:pPr>
        <w:numPr>
          <w:ilvl w:val="1"/>
          <w:numId w:val="37"/>
        </w:numPr>
        <w:overflowPunct/>
        <w:autoSpaceDE/>
        <w:adjustRightInd/>
        <w:textAlignment w:val="auto"/>
      </w:pPr>
      <w:r>
        <w:t xml:space="preserve">Grundlagen in der Entwicklung von </w:t>
      </w:r>
      <w:proofErr w:type="spellStart"/>
      <w:r>
        <w:t>Extensions</w:t>
      </w:r>
      <w:proofErr w:type="spellEnd"/>
    </w:p>
    <w:p w14:paraId="44611EE4" w14:textId="717C9943" w:rsidR="008E4901" w:rsidRDefault="00367E83" w:rsidP="00367E83">
      <w:pPr>
        <w:numPr>
          <w:ilvl w:val="1"/>
          <w:numId w:val="37"/>
        </w:numPr>
        <w:overflowPunct/>
        <w:autoSpaceDE/>
        <w:adjustRightInd/>
        <w:textAlignment w:val="auto"/>
      </w:pPr>
      <w:r>
        <w:rPr>
          <w:color w:val="30373A"/>
          <w:spacing w:val="-2"/>
        </w:rPr>
        <w:t xml:space="preserve">Erfahrungen in der </w:t>
      </w:r>
      <w:r w:rsidR="008E4901">
        <w:rPr>
          <w:color w:val="30373A"/>
          <w:spacing w:val="-2"/>
        </w:rPr>
        <w:t xml:space="preserve">Dokumentation </w:t>
      </w:r>
      <w:r>
        <w:rPr>
          <w:color w:val="30373A"/>
          <w:spacing w:val="-2"/>
        </w:rPr>
        <w:t xml:space="preserve">von </w:t>
      </w:r>
      <w:r w:rsidR="008E4901" w:rsidRPr="00367E83">
        <w:rPr>
          <w:color w:val="30373A"/>
          <w:spacing w:val="-2"/>
        </w:rPr>
        <w:t>Systemänderungen</w:t>
      </w:r>
    </w:p>
    <w:p w14:paraId="07EEE6B1" w14:textId="45D7310D" w:rsidR="002C3055" w:rsidRDefault="002C3055" w:rsidP="002C3055">
      <w:pPr>
        <w:numPr>
          <w:ilvl w:val="1"/>
          <w:numId w:val="37"/>
        </w:numPr>
        <w:overflowPunct/>
        <w:autoSpaceDE/>
        <w:adjustRightInd/>
        <w:textAlignment w:val="auto"/>
      </w:pPr>
      <w:r>
        <w:t xml:space="preserve">Berufserfahrung als </w:t>
      </w:r>
      <w:r w:rsidRPr="002C3055">
        <w:t>IT-Administrator</w:t>
      </w:r>
      <w:r w:rsidR="004A7AD5">
        <w:t>/</w:t>
      </w:r>
      <w:r w:rsidRPr="002C3055">
        <w:t xml:space="preserve">in CMS- &amp; Serverinfrastruktur </w:t>
      </w:r>
    </w:p>
    <w:p w14:paraId="5CEAF3E2" w14:textId="03FCAF3F" w:rsidR="008E4901" w:rsidRDefault="00584D3E" w:rsidP="008E4901">
      <w:pPr>
        <w:numPr>
          <w:ilvl w:val="1"/>
          <w:numId w:val="37"/>
        </w:numPr>
        <w:overflowPunct/>
        <w:autoSpaceDE/>
        <w:adjustRightInd/>
        <w:textAlignment w:val="auto"/>
      </w:pPr>
      <w:r>
        <w:t xml:space="preserve">Zertifiziert </w:t>
      </w:r>
      <w:r w:rsidR="002C3055">
        <w:t xml:space="preserve">als </w:t>
      </w:r>
      <w:r w:rsidR="008E4901">
        <w:t>Certified TYPO3 Integrator</w:t>
      </w:r>
    </w:p>
    <w:p w14:paraId="3C9B03E3" w14:textId="08A4FCB2" w:rsidR="008E4901" w:rsidRDefault="008E4901" w:rsidP="008E4901">
      <w:pPr>
        <w:numPr>
          <w:ilvl w:val="1"/>
          <w:numId w:val="37"/>
        </w:numPr>
        <w:overflowPunct/>
        <w:autoSpaceDE/>
        <w:adjustRightInd/>
        <w:textAlignment w:val="auto"/>
      </w:pPr>
    </w:p>
    <w:p w14:paraId="21F0ECB0" w14:textId="77777777" w:rsidR="008E4901" w:rsidRDefault="008E4901" w:rsidP="008E4901">
      <w:pPr>
        <w:ind w:left="1764"/>
      </w:pPr>
    </w:p>
    <w:p w14:paraId="32B4F1E2" w14:textId="67378C1C" w:rsidR="008E4901" w:rsidRDefault="008E4901" w:rsidP="008E4901">
      <w:pPr>
        <w:numPr>
          <w:ilvl w:val="0"/>
          <w:numId w:val="37"/>
        </w:numPr>
        <w:overflowPunct/>
        <w:autoSpaceDE/>
        <w:adjustRightInd/>
        <w:textAlignment w:val="auto"/>
      </w:pPr>
      <w:r>
        <w:rPr>
          <w:b/>
        </w:rPr>
        <w:t>Webentwickler</w:t>
      </w:r>
      <w:r w:rsidR="004A7AD5">
        <w:rPr>
          <w:b/>
        </w:rPr>
        <w:t>/</w:t>
      </w:r>
      <w:r w:rsidR="00322634">
        <w:rPr>
          <w:b/>
        </w:rPr>
        <w:t>in</w:t>
      </w:r>
      <w:r>
        <w:t>:</w:t>
      </w:r>
    </w:p>
    <w:p w14:paraId="62B02BB0" w14:textId="3CC4E7E0" w:rsidR="008E4901" w:rsidRDefault="008E4901" w:rsidP="008E4901">
      <w:pPr>
        <w:numPr>
          <w:ilvl w:val="1"/>
          <w:numId w:val="37"/>
        </w:numPr>
        <w:overflowPunct/>
        <w:autoSpaceDE/>
        <w:adjustRightInd/>
        <w:textAlignment w:val="auto"/>
      </w:pPr>
      <w:r>
        <w:rPr>
          <w:color w:val="30373A"/>
          <w:spacing w:val="-2"/>
        </w:rPr>
        <w:t xml:space="preserve">Erfahrungen in der Entwicklung und Pflege von TYPO3-Anwendungen/-Projekten auf Basis von HTML5, CSS3, JavaScript, PHP und </w:t>
      </w:r>
      <w:proofErr w:type="spellStart"/>
      <w:r>
        <w:rPr>
          <w:color w:val="30373A"/>
          <w:spacing w:val="-2"/>
        </w:rPr>
        <w:t>Typoscript</w:t>
      </w:r>
      <w:proofErr w:type="spellEnd"/>
    </w:p>
    <w:p w14:paraId="1B88EECF" w14:textId="754146B1" w:rsidR="008E4901" w:rsidRPr="00E62149" w:rsidRDefault="008E4901" w:rsidP="008E4901">
      <w:pPr>
        <w:numPr>
          <w:ilvl w:val="1"/>
          <w:numId w:val="37"/>
        </w:numPr>
        <w:overflowPunct/>
        <w:autoSpaceDE/>
        <w:adjustRightInd/>
        <w:textAlignment w:val="auto"/>
      </w:pPr>
      <w:r>
        <w:rPr>
          <w:color w:val="30373A"/>
          <w:spacing w:val="-2"/>
        </w:rPr>
        <w:t>Erfahrungen bei der Implementierung von neuen TYPO3-Extensions</w:t>
      </w:r>
    </w:p>
    <w:p w14:paraId="6441F40D" w14:textId="63D43DBC" w:rsidR="00C67394" w:rsidRDefault="00C67394" w:rsidP="008E4901">
      <w:pPr>
        <w:numPr>
          <w:ilvl w:val="1"/>
          <w:numId w:val="37"/>
        </w:numPr>
        <w:overflowPunct/>
        <w:autoSpaceDE/>
        <w:adjustRightInd/>
        <w:textAlignment w:val="auto"/>
      </w:pPr>
      <w:r>
        <w:t>Kenntnisse und Erfahrungen in der Softwareentwicklung mit hohem Schutzbedarf gemäß BSI IT-Grundschutz</w:t>
      </w:r>
      <w:r w:rsidR="00070ACD">
        <w:t xml:space="preserve"> Kompendium 2021</w:t>
      </w:r>
    </w:p>
    <w:p w14:paraId="14C45294" w14:textId="6E803398" w:rsidR="00715C92" w:rsidRDefault="00715C92" w:rsidP="00715C92">
      <w:pPr>
        <w:numPr>
          <w:ilvl w:val="1"/>
          <w:numId w:val="37"/>
        </w:numPr>
        <w:overflowPunct/>
        <w:autoSpaceDE/>
        <w:adjustRightInd/>
        <w:textAlignment w:val="auto"/>
      </w:pPr>
      <w:r>
        <w:t>Kenntnisse in der Konzeption und im Umgang mit sicheren Datenverarbeitungsverfahren zu personenbezogenen Daten gemäß DSGVO</w:t>
      </w:r>
    </w:p>
    <w:p w14:paraId="6F3E35F1" w14:textId="207DBF99" w:rsidR="008E4901" w:rsidRDefault="00522650" w:rsidP="00522650">
      <w:pPr>
        <w:numPr>
          <w:ilvl w:val="1"/>
          <w:numId w:val="37"/>
        </w:numPr>
        <w:overflowPunct/>
        <w:autoSpaceDE/>
        <w:adjustRightInd/>
        <w:textAlignment w:val="auto"/>
      </w:pPr>
      <w:r>
        <w:rPr>
          <w:color w:val="30373A"/>
          <w:spacing w:val="-2"/>
        </w:rPr>
        <w:t>Erfahrungen</w:t>
      </w:r>
      <w:r w:rsidR="008E4901" w:rsidRPr="00522650">
        <w:rPr>
          <w:color w:val="30373A"/>
          <w:spacing w:val="-2"/>
        </w:rPr>
        <w:t xml:space="preserve"> für Frontend-Technologien</w:t>
      </w:r>
    </w:p>
    <w:p w14:paraId="40A847FA" w14:textId="77777777" w:rsidR="008E4901" w:rsidRDefault="008E4901" w:rsidP="008E4901">
      <w:pPr>
        <w:numPr>
          <w:ilvl w:val="1"/>
          <w:numId w:val="37"/>
        </w:numPr>
        <w:overflowPunct/>
        <w:autoSpaceDE/>
        <w:adjustRightInd/>
        <w:textAlignment w:val="auto"/>
      </w:pPr>
      <w:r>
        <w:rPr>
          <w:color w:val="30373A"/>
          <w:spacing w:val="-2"/>
        </w:rPr>
        <w:t xml:space="preserve">Testen von Applikationen mit einem Hilfstool, wie z.B. </w:t>
      </w:r>
      <w:proofErr w:type="spellStart"/>
      <w:r>
        <w:rPr>
          <w:color w:val="30373A"/>
          <w:spacing w:val="-2"/>
        </w:rPr>
        <w:t>Selenium</w:t>
      </w:r>
      <w:proofErr w:type="spellEnd"/>
      <w:r>
        <w:rPr>
          <w:color w:val="30373A"/>
          <w:spacing w:val="-2"/>
        </w:rPr>
        <w:t xml:space="preserve"> etc.</w:t>
      </w:r>
    </w:p>
    <w:p w14:paraId="12DE0B2E" w14:textId="1960AF9C" w:rsidR="008E4901" w:rsidRDefault="00522650" w:rsidP="008E4901">
      <w:pPr>
        <w:numPr>
          <w:ilvl w:val="1"/>
          <w:numId w:val="37"/>
        </w:numPr>
        <w:overflowPunct/>
        <w:autoSpaceDE/>
        <w:adjustRightInd/>
        <w:textAlignment w:val="auto"/>
      </w:pPr>
      <w:r>
        <w:rPr>
          <w:color w:val="30373A"/>
          <w:spacing w:val="-2"/>
        </w:rPr>
        <w:t xml:space="preserve">Erfahrungen in der </w:t>
      </w:r>
      <w:r w:rsidR="008E4901">
        <w:rPr>
          <w:color w:val="30373A"/>
          <w:spacing w:val="-2"/>
        </w:rPr>
        <w:t>Umsetzung von responsiven und adaptiven Designs</w:t>
      </w:r>
    </w:p>
    <w:p w14:paraId="6B5F9084" w14:textId="2FF7E7F4" w:rsidR="008E4901" w:rsidRDefault="00F55CE8" w:rsidP="008E4901">
      <w:pPr>
        <w:numPr>
          <w:ilvl w:val="1"/>
          <w:numId w:val="37"/>
        </w:numPr>
        <w:overflowPunct/>
        <w:autoSpaceDE/>
        <w:adjustRightInd/>
        <w:textAlignment w:val="auto"/>
      </w:pPr>
      <w:r>
        <w:rPr>
          <w:color w:val="30373A"/>
          <w:spacing w:val="-2"/>
        </w:rPr>
        <w:t xml:space="preserve">Erfahrungen in der </w:t>
      </w:r>
      <w:r w:rsidR="008E4901">
        <w:rPr>
          <w:color w:val="30373A"/>
          <w:spacing w:val="-2"/>
        </w:rPr>
        <w:t xml:space="preserve">Sicherung </w:t>
      </w:r>
      <w:r>
        <w:rPr>
          <w:color w:val="30373A"/>
          <w:spacing w:val="-2"/>
        </w:rPr>
        <w:t>von Programm-</w:t>
      </w:r>
      <w:r w:rsidR="008E4901">
        <w:rPr>
          <w:color w:val="30373A"/>
          <w:spacing w:val="-2"/>
        </w:rPr>
        <w:t xml:space="preserve">Code unter Nutzung eines </w:t>
      </w:r>
      <w:proofErr w:type="spellStart"/>
      <w:r w:rsidR="008E4901">
        <w:rPr>
          <w:color w:val="30373A"/>
          <w:spacing w:val="-2"/>
        </w:rPr>
        <w:t>Softwarerepository</w:t>
      </w:r>
      <w:proofErr w:type="spellEnd"/>
      <w:r w:rsidR="008E4901">
        <w:rPr>
          <w:color w:val="30373A"/>
          <w:spacing w:val="-2"/>
        </w:rPr>
        <w:t xml:space="preserve"> (SVN</w:t>
      </w:r>
      <w:r w:rsidR="00647160">
        <w:rPr>
          <w:color w:val="30373A"/>
          <w:spacing w:val="-2"/>
        </w:rPr>
        <w:t xml:space="preserve">, GIT </w:t>
      </w:r>
      <w:r w:rsidR="008E4901">
        <w:rPr>
          <w:color w:val="30373A"/>
          <w:spacing w:val="-2"/>
        </w:rPr>
        <w:t>o</w:t>
      </w:r>
      <w:r w:rsidR="00647160">
        <w:rPr>
          <w:color w:val="30373A"/>
          <w:spacing w:val="-2"/>
        </w:rPr>
        <w:t>. ä.</w:t>
      </w:r>
      <w:r w:rsidR="008E4901">
        <w:rPr>
          <w:color w:val="30373A"/>
          <w:spacing w:val="-2"/>
        </w:rPr>
        <w:t>)</w:t>
      </w:r>
    </w:p>
    <w:p w14:paraId="4C38099E" w14:textId="77777777" w:rsidR="008E4901" w:rsidRDefault="008E4901" w:rsidP="008E4901">
      <w:pPr>
        <w:numPr>
          <w:ilvl w:val="1"/>
          <w:numId w:val="37"/>
        </w:numPr>
        <w:overflowPunct/>
        <w:autoSpaceDE/>
        <w:adjustRightInd/>
        <w:textAlignment w:val="auto"/>
      </w:pPr>
      <w:r>
        <w:rPr>
          <w:color w:val="30373A"/>
          <w:spacing w:val="-2"/>
        </w:rPr>
        <w:t>Dokumentation von entwickelten Applikationen und Softwarelösungen</w:t>
      </w:r>
    </w:p>
    <w:p w14:paraId="1CD5E15F" w14:textId="0BDDEC1F" w:rsidR="008E4901" w:rsidRPr="008E4901" w:rsidRDefault="008E4901" w:rsidP="00133BAF">
      <w:pPr>
        <w:numPr>
          <w:ilvl w:val="1"/>
          <w:numId w:val="37"/>
        </w:numPr>
        <w:overflowPunct/>
        <w:autoSpaceDE/>
        <w:adjustRightInd/>
        <w:textAlignment w:val="auto"/>
        <w:rPr>
          <w:rFonts w:ascii="Times New Roman" w:hAnsi="Times New Roman"/>
          <w:sz w:val="24"/>
        </w:rPr>
      </w:pPr>
      <w:r w:rsidRPr="008E4901">
        <w:rPr>
          <w:color w:val="30373A"/>
          <w:spacing w:val="-2"/>
        </w:rPr>
        <w:t>Abschluss als Fachinformatiker oder Softwaretechnologe mit Schwerpunkt Anwendungsentwicklung</w:t>
      </w:r>
    </w:p>
    <w:p w14:paraId="2D672572" w14:textId="6DA1525A" w:rsidR="005C68FF" w:rsidRPr="005C68FF" w:rsidRDefault="005C68FF" w:rsidP="00133BAF">
      <w:pPr>
        <w:numPr>
          <w:ilvl w:val="1"/>
          <w:numId w:val="37"/>
        </w:numPr>
        <w:overflowPunct/>
        <w:autoSpaceDE/>
        <w:adjustRightInd/>
        <w:textAlignment w:val="auto"/>
        <w:rPr>
          <w:rFonts w:ascii="Times New Roman" w:hAnsi="Times New Roman"/>
          <w:sz w:val="24"/>
        </w:rPr>
      </w:pPr>
    </w:p>
    <w:p w14:paraId="51C576EF" w14:textId="7215B80B" w:rsidR="005C68FF" w:rsidRPr="005C68FF" w:rsidRDefault="005C68FF" w:rsidP="005C68FF">
      <w:pPr>
        <w:numPr>
          <w:ilvl w:val="0"/>
          <w:numId w:val="37"/>
        </w:numPr>
        <w:overflowPunct/>
        <w:autoSpaceDE/>
        <w:adjustRightInd/>
        <w:textAlignment w:val="auto"/>
        <w:rPr>
          <w:b/>
        </w:rPr>
      </w:pPr>
      <w:r w:rsidRPr="005C68FF">
        <w:rPr>
          <w:b/>
        </w:rPr>
        <w:t>Schulungsreferent</w:t>
      </w:r>
      <w:r w:rsidR="003F0844">
        <w:rPr>
          <w:b/>
        </w:rPr>
        <w:t>/</w:t>
      </w:r>
      <w:r w:rsidR="00322634">
        <w:rPr>
          <w:b/>
        </w:rPr>
        <w:t>in</w:t>
      </w:r>
    </w:p>
    <w:p w14:paraId="39D62356" w14:textId="69045B7A" w:rsidR="005C68FF" w:rsidRPr="00D16371" w:rsidRDefault="005C68FF" w:rsidP="00D16371">
      <w:pPr>
        <w:numPr>
          <w:ilvl w:val="1"/>
          <w:numId w:val="37"/>
        </w:numPr>
        <w:overflowPunct/>
        <w:autoSpaceDE/>
        <w:adjustRightInd/>
        <w:textAlignment w:val="auto"/>
        <w:rPr>
          <w:color w:val="30373A"/>
          <w:spacing w:val="-2"/>
        </w:rPr>
      </w:pPr>
      <w:r w:rsidRPr="00D16371">
        <w:rPr>
          <w:color w:val="30373A"/>
          <w:spacing w:val="-2"/>
        </w:rPr>
        <w:t>Praxiserfahrung in der Schulung von Content Management System und Internetseitenerstellung bei Erwachsenen</w:t>
      </w:r>
    </w:p>
    <w:p w14:paraId="67167BCC" w14:textId="03549F35" w:rsidR="005C68FF" w:rsidRDefault="005C68FF" w:rsidP="00D16371">
      <w:pPr>
        <w:numPr>
          <w:ilvl w:val="1"/>
          <w:numId w:val="37"/>
        </w:numPr>
        <w:overflowPunct/>
        <w:autoSpaceDE/>
        <w:adjustRightInd/>
        <w:textAlignment w:val="auto"/>
        <w:rPr>
          <w:color w:val="30373A"/>
          <w:spacing w:val="-2"/>
        </w:rPr>
      </w:pPr>
      <w:r w:rsidRPr="00D16371">
        <w:rPr>
          <w:color w:val="30373A"/>
          <w:spacing w:val="-2"/>
        </w:rPr>
        <w:lastRenderedPageBreak/>
        <w:t>Erfahrung im Umgang mit CMS, idealerweise im Umfeld Typo 3</w:t>
      </w:r>
    </w:p>
    <w:p w14:paraId="606C658E" w14:textId="7FCBFEA6" w:rsidR="00F55CE8" w:rsidRPr="00D16371" w:rsidRDefault="00F55CE8" w:rsidP="00D16371">
      <w:pPr>
        <w:numPr>
          <w:ilvl w:val="1"/>
          <w:numId w:val="37"/>
        </w:numPr>
        <w:overflowPunct/>
        <w:autoSpaceDE/>
        <w:adjustRightInd/>
        <w:textAlignment w:val="auto"/>
        <w:rPr>
          <w:color w:val="30373A"/>
          <w:spacing w:val="-2"/>
        </w:rPr>
      </w:pPr>
      <w:r w:rsidRPr="00F55CE8">
        <w:rPr>
          <w:color w:val="30373A"/>
          <w:spacing w:val="-2"/>
        </w:rPr>
        <w:t>Erfahrungen in der Erstellung und Pflege von Nutzungshandbüchern (Handouts oder Onlinehilfen (Wikis etc.))</w:t>
      </w:r>
    </w:p>
    <w:p w14:paraId="5D8E96EF" w14:textId="77777777" w:rsidR="00B26474" w:rsidRPr="00917C53" w:rsidRDefault="00B26474" w:rsidP="00917C53">
      <w:pPr>
        <w:overflowPunct/>
        <w:autoSpaceDE/>
        <w:autoSpaceDN/>
        <w:adjustRightInd/>
        <w:ind w:left="1440"/>
        <w:textAlignment w:val="auto"/>
        <w:rPr>
          <w:rFonts w:cs="Arial"/>
          <w:color w:val="30373A"/>
          <w:spacing w:val="-2"/>
        </w:rPr>
      </w:pPr>
    </w:p>
    <w:p w14:paraId="424139F9" w14:textId="77777777" w:rsidR="00A90AF6" w:rsidRPr="009722E9" w:rsidRDefault="00A90AF6" w:rsidP="008C6FEF">
      <w:pPr>
        <w:overflowPunct/>
        <w:autoSpaceDE/>
        <w:autoSpaceDN/>
        <w:adjustRightInd/>
        <w:ind w:left="1440"/>
        <w:textAlignment w:val="auto"/>
      </w:pPr>
    </w:p>
    <w:p w14:paraId="3AA2ED25" w14:textId="77777777" w:rsidR="00AE76B5" w:rsidRPr="00660A7B" w:rsidRDefault="005925AC" w:rsidP="00660A7B">
      <w:pPr>
        <w:pStyle w:val="berschrift1"/>
      </w:pPr>
      <w:r w:rsidRPr="00660A7B">
        <w:t xml:space="preserve">Vertraglicher </w:t>
      </w:r>
      <w:r w:rsidR="00AE76B5" w:rsidRPr="00660A7B">
        <w:t>Erfüllungsort</w:t>
      </w:r>
    </w:p>
    <w:p w14:paraId="17706F13" w14:textId="77777777" w:rsidR="00354F36" w:rsidRDefault="00354F36" w:rsidP="004A322C">
      <w:pPr>
        <w:overflowPunct/>
        <w:spacing w:line="320" w:lineRule="atLeast"/>
        <w:textAlignment w:val="auto"/>
        <w:rPr>
          <w:rFonts w:cs="Arial"/>
          <w:b/>
          <w:szCs w:val="22"/>
        </w:rPr>
      </w:pPr>
    </w:p>
    <w:p w14:paraId="4F61DC15" w14:textId="031948D5" w:rsidR="008E4901" w:rsidRDefault="008E4901" w:rsidP="008E4901">
      <w:pPr>
        <w:spacing w:line="320" w:lineRule="atLeast"/>
        <w:rPr>
          <w:szCs w:val="22"/>
        </w:rPr>
      </w:pPr>
      <w:r>
        <w:rPr>
          <w:szCs w:val="22"/>
        </w:rPr>
        <w:t>Vertraglicher Erfüllungsort</w:t>
      </w:r>
      <w:r w:rsidR="00796A1E">
        <w:rPr>
          <w:szCs w:val="22"/>
        </w:rPr>
        <w:t>,</w:t>
      </w:r>
      <w:r>
        <w:rPr>
          <w:szCs w:val="22"/>
        </w:rPr>
        <w:t xml:space="preserve"> </w:t>
      </w:r>
      <w:r w:rsidR="002356DE">
        <w:rPr>
          <w:szCs w:val="22"/>
        </w:rPr>
        <w:t>so</w:t>
      </w:r>
      <w:r w:rsidR="004402D2">
        <w:rPr>
          <w:szCs w:val="22"/>
        </w:rPr>
        <w:t>fern</w:t>
      </w:r>
      <w:r w:rsidR="002356DE">
        <w:rPr>
          <w:szCs w:val="22"/>
        </w:rPr>
        <w:t xml:space="preserve"> die Leistungen nicht beim Auftragnehmer </w:t>
      </w:r>
      <w:r w:rsidR="003F0844">
        <w:rPr>
          <w:szCs w:val="22"/>
        </w:rPr>
        <w:t>erfolgen, ist</w:t>
      </w:r>
      <w:r>
        <w:rPr>
          <w:szCs w:val="22"/>
        </w:rPr>
        <w:t xml:space="preserve"> </w:t>
      </w:r>
      <w:r w:rsidR="00796A1E">
        <w:rPr>
          <w:szCs w:val="22"/>
        </w:rPr>
        <w:t xml:space="preserve">BG RCI, Kurfürsten-Anlage 62, 69115 </w:t>
      </w:r>
      <w:r w:rsidR="00796A1E" w:rsidRPr="00796A1E">
        <w:rPr>
          <w:szCs w:val="22"/>
        </w:rPr>
        <w:t>Heidelberg</w:t>
      </w:r>
      <w:r w:rsidRPr="00796A1E">
        <w:rPr>
          <w:szCs w:val="22"/>
        </w:rPr>
        <w:t>.</w:t>
      </w:r>
      <w:r>
        <w:rPr>
          <w:szCs w:val="22"/>
        </w:rPr>
        <w:t xml:space="preserve"> Vertragliche Gespräche finden am Standort Langenhagen der BG RCI</w:t>
      </w:r>
      <w:r w:rsidR="002356DE">
        <w:rPr>
          <w:szCs w:val="22"/>
        </w:rPr>
        <w:t xml:space="preserve">, </w:t>
      </w:r>
      <w:r>
        <w:rPr>
          <w:szCs w:val="22"/>
        </w:rPr>
        <w:t xml:space="preserve">wahlweise am Firmenstandort des Auftragnehmers </w:t>
      </w:r>
      <w:r w:rsidR="002356DE">
        <w:rPr>
          <w:szCs w:val="22"/>
        </w:rPr>
        <w:t>oder als Video-Webkonferenz statt</w:t>
      </w:r>
    </w:p>
    <w:p w14:paraId="7844E399" w14:textId="77777777" w:rsidR="008E4901" w:rsidRDefault="008E4901" w:rsidP="008E4901">
      <w:pPr>
        <w:spacing w:line="320" w:lineRule="atLeast"/>
        <w:rPr>
          <w:szCs w:val="22"/>
        </w:rPr>
      </w:pPr>
    </w:p>
    <w:p w14:paraId="05DC59D9" w14:textId="77777777" w:rsidR="008E4901" w:rsidRDefault="008E4901" w:rsidP="008E4901">
      <w:pPr>
        <w:overflowPunct/>
        <w:autoSpaceDE/>
        <w:autoSpaceDN/>
        <w:adjustRightInd/>
        <w:spacing w:line="320" w:lineRule="atLeast"/>
        <w:textAlignment w:val="auto"/>
        <w:rPr>
          <w:szCs w:val="22"/>
        </w:rPr>
      </w:pPr>
      <w:r>
        <w:rPr>
          <w:szCs w:val="22"/>
        </w:rPr>
        <w:t>Die fachlichen und technischen Leistungen gemäß den Punkten 2 können an dem Firmenstandort des Auftragnehmers erbracht werden.</w:t>
      </w:r>
    </w:p>
    <w:p w14:paraId="716F97A5" w14:textId="2DD5D716" w:rsidR="008E4901" w:rsidRDefault="008E4901" w:rsidP="008E4901">
      <w:pPr>
        <w:overflowPunct/>
        <w:autoSpaceDE/>
        <w:autoSpaceDN/>
        <w:adjustRightInd/>
        <w:spacing w:line="320" w:lineRule="atLeast"/>
        <w:textAlignment w:val="auto"/>
        <w:rPr>
          <w:szCs w:val="22"/>
        </w:rPr>
      </w:pPr>
      <w:r>
        <w:rPr>
          <w:szCs w:val="22"/>
        </w:rPr>
        <w:t>Koordinations- und Qualitätsgespräche finden weitestgehend am Firmenstandort des Auftragnehmers statt oder wahlweise an einem der Hauptstandorte der BG RCI (Heidelberg, Langenhagen, Bochum oder Mainz)</w:t>
      </w:r>
      <w:r w:rsidR="00796A1E">
        <w:rPr>
          <w:szCs w:val="22"/>
        </w:rPr>
        <w:t xml:space="preserve"> sowie als Video-Webkonferenz statt.</w:t>
      </w:r>
    </w:p>
    <w:p w14:paraId="17517130" w14:textId="2A70077F" w:rsidR="006E3305" w:rsidRDefault="006E3305" w:rsidP="008E4901">
      <w:pPr>
        <w:overflowPunct/>
        <w:autoSpaceDE/>
        <w:autoSpaceDN/>
        <w:adjustRightInd/>
        <w:spacing w:line="320" w:lineRule="atLeast"/>
        <w:textAlignment w:val="auto"/>
        <w:rPr>
          <w:szCs w:val="22"/>
        </w:rPr>
      </w:pPr>
    </w:p>
    <w:p w14:paraId="26DC4A70" w14:textId="27AE1297" w:rsidR="006E3305" w:rsidRDefault="006E3305" w:rsidP="006E3305">
      <w:pPr>
        <w:pStyle w:val="berschrift1"/>
      </w:pPr>
      <w:r>
        <w:t>Pflichten nach Vertragsende</w:t>
      </w:r>
    </w:p>
    <w:p w14:paraId="5C0BFDCD" w14:textId="53147E3C" w:rsidR="006E3305" w:rsidRDefault="006E3305" w:rsidP="006E3305"/>
    <w:p w14:paraId="543B98B1" w14:textId="25E6D4AC" w:rsidR="006E3305" w:rsidRPr="00796A1E" w:rsidRDefault="006E3305" w:rsidP="00796A1E">
      <w:pPr>
        <w:overflowPunct/>
        <w:autoSpaceDE/>
        <w:autoSpaceDN/>
        <w:adjustRightInd/>
        <w:spacing w:line="320" w:lineRule="atLeast"/>
        <w:textAlignment w:val="auto"/>
        <w:rPr>
          <w:szCs w:val="22"/>
        </w:rPr>
      </w:pPr>
      <w:r w:rsidRPr="00796A1E">
        <w:rPr>
          <w:szCs w:val="22"/>
        </w:rPr>
        <w:t>Ergänzend zu Ziffer 16 EVB-IT Dienstleistungs-AGB ergibt sich die Pflicht des Auftragnehmers</w:t>
      </w:r>
      <w:r w:rsidR="004402D2">
        <w:rPr>
          <w:szCs w:val="22"/>
        </w:rPr>
        <w:t>,</w:t>
      </w:r>
      <w:r w:rsidRPr="00796A1E">
        <w:rPr>
          <w:szCs w:val="22"/>
        </w:rPr>
        <w:t xml:space="preserve"> nach Vertragsende eine Einarbeitung sowie den Wissenstransfer zu dem bestehenden Gesamtsystem an einen späteren Dienstleister durchzuführen. </w:t>
      </w:r>
    </w:p>
    <w:p w14:paraId="514AD979" w14:textId="268B4C30" w:rsidR="0053450D" w:rsidRPr="00796A1E" w:rsidRDefault="005925AC" w:rsidP="00796A1E">
      <w:pPr>
        <w:overflowPunct/>
        <w:autoSpaceDE/>
        <w:autoSpaceDN/>
        <w:adjustRightInd/>
        <w:spacing w:line="320" w:lineRule="atLeast"/>
        <w:textAlignment w:val="auto"/>
        <w:rPr>
          <w:szCs w:val="22"/>
        </w:rPr>
      </w:pPr>
      <w:r w:rsidRPr="00796A1E">
        <w:rPr>
          <w:szCs w:val="22"/>
        </w:rPr>
        <w:br/>
      </w:r>
    </w:p>
    <w:p w14:paraId="3F85DF7B" w14:textId="77777777" w:rsidR="0053450D" w:rsidRDefault="0053450D" w:rsidP="004A322C">
      <w:pPr>
        <w:spacing w:line="320" w:lineRule="atLeast"/>
      </w:pPr>
    </w:p>
    <w:p w14:paraId="0DDB5A70" w14:textId="77777777" w:rsidR="00BA41A3" w:rsidRDefault="00BA41A3" w:rsidP="004A322C">
      <w:pPr>
        <w:spacing w:line="320" w:lineRule="atLeast"/>
      </w:pPr>
    </w:p>
    <w:sectPr w:rsidR="00BA41A3" w:rsidSect="00250E7D">
      <w:headerReference w:type="even" r:id="rId14"/>
      <w:headerReference w:type="default" r:id="rId15"/>
      <w:footerReference w:type="even" r:id="rId16"/>
      <w:footerReference w:type="default" r:id="rId17"/>
      <w:headerReference w:type="first" r:id="rId18"/>
      <w:footerReference w:type="first" r:id="rId19"/>
      <w:pgSz w:w="11907" w:h="16840" w:code="9"/>
      <w:pgMar w:top="1418" w:right="1418" w:bottom="1134" w:left="1021"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Singer, Petra" w:date="2025-10-07T12:10:00Z" w:initials="PS">
    <w:p w14:paraId="23C3BB08" w14:textId="77777777" w:rsidR="00970C06" w:rsidRDefault="00970C06" w:rsidP="00970C06">
      <w:pPr>
        <w:pStyle w:val="Kommentartext"/>
      </w:pPr>
      <w:r>
        <w:rPr>
          <w:rStyle w:val="Kommentarzeichen"/>
        </w:rPr>
        <w:annotationRef/>
      </w:r>
      <w:r>
        <w:t>Aktuelle Version: 12.4.37</w:t>
      </w:r>
    </w:p>
  </w:comment>
  <w:comment w:id="1" w:author="Negelmann, Gunnar" w:date="2025-09-10T13:13:00Z" w:initials="GN">
    <w:p w14:paraId="5E6F05C4" w14:textId="61ED7D22" w:rsidR="00700B76" w:rsidRDefault="00700B76" w:rsidP="00700B76">
      <w:pPr>
        <w:pStyle w:val="Kommentartext"/>
      </w:pPr>
      <w:r>
        <w:rPr>
          <w:rStyle w:val="Kommentarzeichen"/>
        </w:rPr>
        <w:annotationRef/>
      </w:r>
      <w:r>
        <w:t>Hier muss nochmals die aktuelle Version ermittelt werden!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3C3BB08" w15:done="1"/>
  <w15:commentEx w15:paraId="5E6F05C4"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9F4B875" w16cex:dateUtc="2025-10-07T10:10:00Z"/>
  <w16cex:commentExtensible w16cex:durableId="0492004A" w16cex:dateUtc="2025-09-10T11: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3C3BB08" w16cid:durableId="49F4B875"/>
  <w16cid:commentId w16cid:paraId="5E6F05C4" w16cid:durableId="0492004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C9574F" w14:textId="77777777" w:rsidR="007C4F4E" w:rsidRDefault="007C4F4E">
      <w:r>
        <w:separator/>
      </w:r>
    </w:p>
  </w:endnote>
  <w:endnote w:type="continuationSeparator" w:id="0">
    <w:p w14:paraId="767B5F73" w14:textId="77777777" w:rsidR="007C4F4E" w:rsidRDefault="007C4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Fett">
    <w:altName w:val="Arial"/>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da New">
    <w:altName w:val="Denda New"/>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0BB5F" w14:textId="77777777" w:rsidR="0034453A" w:rsidRDefault="0034453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5731F" w14:textId="67103BEA" w:rsidR="008A7C60" w:rsidRDefault="008A7C60">
    <w:pPr>
      <w:pStyle w:val="Fuzeile"/>
      <w:rPr>
        <w:rStyle w:val="Seitenzahl"/>
      </w:rPr>
    </w:pPr>
    <w:r>
      <w:rPr>
        <w:sz w:val="16"/>
      </w:rPr>
      <w:t xml:space="preserve">Angebotsvordruck inkl. Leistungsbeschreibung Vertrags-Nr. </w:t>
    </w:r>
    <w:ins w:id="5" w:author="Beck, Michael" w:date="2025-11-23T09:58:00Z" w16du:dateUtc="2025-11-23T08:58:00Z">
      <w:r w:rsidR="0034453A">
        <w:rPr>
          <w:sz w:val="16"/>
        </w:rPr>
        <w:t>0951</w:t>
      </w:r>
    </w:ins>
    <w:ins w:id="6" w:author="Beck, Michael" w:date="2025-11-23T09:59:00Z" w16du:dateUtc="2025-11-23T08:59:00Z">
      <w:r w:rsidR="0034453A">
        <w:rPr>
          <w:sz w:val="16"/>
        </w:rPr>
        <w:t>49</w:t>
      </w:r>
    </w:ins>
    <w:del w:id="7" w:author="Beck, Michael" w:date="2025-11-23T09:58:00Z" w16du:dateUtc="2025-11-23T08:58:00Z">
      <w:r w:rsidR="00E61291" w:rsidDel="0034453A">
        <w:rPr>
          <w:sz w:val="16"/>
        </w:rPr>
        <w:delText>xxxxxx</w:delText>
      </w:r>
      <w:r w:rsidDel="0034453A">
        <w:rPr>
          <w:sz w:val="16"/>
        </w:rPr>
        <w:delText xml:space="preserve"> </w:delText>
      </w:r>
    </w:del>
    <w:r>
      <w:rPr>
        <w:sz w:val="16"/>
      </w:rPr>
      <w:t xml:space="preserve">                                                              Seite </w:t>
    </w:r>
    <w:r>
      <w:rPr>
        <w:rStyle w:val="Seitenzahl"/>
        <w:sz w:val="16"/>
      </w:rPr>
      <w:fldChar w:fldCharType="begin"/>
    </w:r>
    <w:r>
      <w:rPr>
        <w:rStyle w:val="Seitenzahl"/>
        <w:sz w:val="16"/>
      </w:rPr>
      <w:instrText xml:space="preserve"> PAGE </w:instrText>
    </w:r>
    <w:r>
      <w:rPr>
        <w:rStyle w:val="Seitenzahl"/>
        <w:sz w:val="16"/>
      </w:rPr>
      <w:fldChar w:fldCharType="separate"/>
    </w:r>
    <w:r w:rsidR="001E7155">
      <w:rPr>
        <w:rStyle w:val="Seitenzahl"/>
        <w:noProof/>
        <w:sz w:val="16"/>
      </w:rPr>
      <w:t>6</w:t>
    </w:r>
    <w:r>
      <w:rPr>
        <w:rStyle w:val="Seitenzahl"/>
        <w:sz w:val="16"/>
      </w:rPr>
      <w:fldChar w:fldCharType="end"/>
    </w:r>
    <w:r>
      <w:rPr>
        <w:rStyle w:val="Seitenzahl"/>
        <w:sz w:val="16"/>
      </w:rPr>
      <w:t xml:space="preserve"> von</w:t>
    </w:r>
    <w:r w:rsidRPr="00CE0B26">
      <w:rPr>
        <w:rStyle w:val="Seitenzahl"/>
        <w:sz w:val="16"/>
        <w:szCs w:val="16"/>
      </w:rPr>
      <w:t xml:space="preserve"> </w:t>
    </w:r>
    <w:r w:rsidRPr="00CE0B26">
      <w:rPr>
        <w:rStyle w:val="Seitenzahl"/>
        <w:sz w:val="16"/>
        <w:szCs w:val="16"/>
      </w:rPr>
      <w:fldChar w:fldCharType="begin"/>
    </w:r>
    <w:r w:rsidRPr="00CE0B26">
      <w:rPr>
        <w:rStyle w:val="Seitenzahl"/>
        <w:sz w:val="16"/>
        <w:szCs w:val="16"/>
      </w:rPr>
      <w:instrText xml:space="preserve"> NUMPAGES </w:instrText>
    </w:r>
    <w:r w:rsidRPr="00CE0B26">
      <w:rPr>
        <w:rStyle w:val="Seitenzahl"/>
        <w:sz w:val="16"/>
        <w:szCs w:val="16"/>
      </w:rPr>
      <w:fldChar w:fldCharType="separate"/>
    </w:r>
    <w:r w:rsidR="001E7155">
      <w:rPr>
        <w:rStyle w:val="Seitenzahl"/>
        <w:noProof/>
        <w:sz w:val="16"/>
        <w:szCs w:val="16"/>
      </w:rPr>
      <w:t>10</w:t>
    </w:r>
    <w:r w:rsidRPr="00CE0B26">
      <w:rPr>
        <w:rStyle w:val="Seitenzah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89A36" w14:textId="77777777" w:rsidR="0034453A" w:rsidRDefault="0034453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72EAA2" w14:textId="77777777" w:rsidR="007C4F4E" w:rsidRDefault="007C4F4E">
      <w:r>
        <w:separator/>
      </w:r>
    </w:p>
  </w:footnote>
  <w:footnote w:type="continuationSeparator" w:id="0">
    <w:p w14:paraId="719903E0" w14:textId="77777777" w:rsidR="007C4F4E" w:rsidRDefault="007C4F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F3464" w14:textId="77777777" w:rsidR="0034453A" w:rsidRDefault="0034453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80B437" w14:textId="77777777" w:rsidR="008A7C60" w:rsidRDefault="0034453A">
    <w:pPr>
      <w:pStyle w:val="Kopfzeile"/>
      <w:tabs>
        <w:tab w:val="clear" w:pos="9072"/>
        <w:tab w:val="right" w:pos="9781"/>
      </w:tabs>
    </w:pPr>
    <w:r>
      <w:rPr>
        <w:noProof/>
        <w:sz w:val="20"/>
      </w:rPr>
      <w:object w:dxaOrig="1440" w:dyaOrig="1440" w14:anchorId="6FCD1B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75.05pt;margin-top:21.2pt;width:366pt;height:90pt;z-index:-251658752;visibility:visible;mso-wrap-edited:f;mso-position-horizontal-relative:page;mso-position-vertical-relative:page">
          <v:imagedata r:id="rId1" o:title=""/>
          <w10:wrap anchorx="page" anchory="page"/>
        </v:shape>
        <o:OLEObject Type="Embed" ProgID="Word.Picture.8" ShapeID="_x0000_s1027" DrawAspect="Content" ObjectID="_1825397163" r:id="rId2"/>
      </w:object>
    </w:r>
  </w:p>
  <w:p w14:paraId="6F8E62F1" w14:textId="77777777" w:rsidR="008A7C60" w:rsidRDefault="008E4901">
    <w:pPr>
      <w:pStyle w:val="Kopfzeile"/>
      <w:tabs>
        <w:tab w:val="clear" w:pos="9072"/>
        <w:tab w:val="right" w:pos="9781"/>
      </w:tabs>
      <w:rPr>
        <w:sz w:val="20"/>
      </w:rPr>
    </w:pPr>
    <w:r>
      <w:rPr>
        <w:b/>
        <w:bCs/>
        <w:color w:val="999999"/>
        <w:sz w:val="20"/>
      </w:rPr>
      <w:t>Abteilung IT</w:t>
    </w:r>
    <w:r w:rsidR="008A7C60">
      <w:rPr>
        <w:b/>
        <w:bCs/>
        <w:color w:val="999999"/>
        <w:sz w:val="20"/>
      </w:rPr>
      <w:t xml:space="preserve">                    Hauptverwaltung Langenhagen                      </w:t>
    </w:r>
    <w:r w:rsidR="008A7C60">
      <w:rPr>
        <w:sz w:val="20"/>
      </w:rPr>
      <w:br/>
    </w:r>
    <w:r w:rsidR="008A7C60">
      <w:rPr>
        <w:color w:val="999999"/>
        <w:sz w:val="20"/>
      </w:rPr>
      <w:t xml:space="preserve"> </w:t>
    </w:r>
    <w:r w:rsidR="008A7C60">
      <w:rPr>
        <w:b/>
        <w:bCs/>
        <w:color w:val="999999"/>
        <w:sz w:val="20"/>
      </w:rPr>
      <w:t>__________________________________________________________________________________</w:t>
    </w:r>
    <w:r w:rsidR="008A7C60">
      <w:rPr>
        <w:sz w:val="20"/>
      </w:rPr>
      <w:t xml:space="preserve"> </w:t>
    </w:r>
  </w:p>
  <w:p w14:paraId="4476A3E6" w14:textId="77777777" w:rsidR="008A7C60" w:rsidRDefault="008A7C60">
    <w:pPr>
      <w:pStyle w:val="Kopfzeile"/>
      <w:tabs>
        <w:tab w:val="clear" w:pos="9072"/>
        <w:tab w:val="right" w:pos="9781"/>
      </w:tabs>
    </w:pPr>
    <w:r>
      <w:rPr>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7DBCE9" w14:textId="77777777" w:rsidR="0034453A" w:rsidRDefault="0034453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numPicBullet w:numPicBulletId="3">
    <w:pict>
      <v:shape id="_x0000_i1029" type="#_x0000_t75" style="width:3in;height:3in" o:bullet="t"/>
    </w:pict>
  </w:numPicBullet>
  <w:numPicBullet w:numPicBulletId="4">
    <w:pict>
      <v:shape id="_x0000_i1030" type="#_x0000_t75" style="width:3in;height:3in" o:bullet="t"/>
    </w:pict>
  </w:numPicBullet>
  <w:abstractNum w:abstractNumId="0" w15:restartNumberingAfterBreak="0">
    <w:nsid w:val="03FA3061"/>
    <w:multiLevelType w:val="hybridMultilevel"/>
    <w:tmpl w:val="6BAAF79E"/>
    <w:lvl w:ilvl="0" w:tplc="2F10F13C">
      <w:start w:val="1"/>
      <w:numFmt w:val="bullet"/>
      <w:lvlText w:val="•"/>
      <w:lvlJc w:val="left"/>
      <w:pPr>
        <w:tabs>
          <w:tab w:val="num" w:pos="1004"/>
        </w:tabs>
        <w:ind w:left="1004" w:hanging="360"/>
      </w:pPr>
      <w:rPr>
        <w:rFonts w:ascii="Times New Roman" w:hAnsi="Times New Roman" w:hint="default"/>
      </w:rPr>
    </w:lvl>
    <w:lvl w:ilvl="1" w:tplc="4B486794">
      <w:start w:val="1"/>
      <w:numFmt w:val="bullet"/>
      <w:lvlText w:val="•"/>
      <w:lvlJc w:val="left"/>
      <w:pPr>
        <w:tabs>
          <w:tab w:val="num" w:pos="1724"/>
        </w:tabs>
        <w:ind w:left="1724" w:hanging="360"/>
      </w:pPr>
      <w:rPr>
        <w:rFonts w:ascii="Times New Roman" w:hAnsi="Times New Roman" w:hint="default"/>
      </w:rPr>
    </w:lvl>
    <w:lvl w:ilvl="2" w:tplc="0A6C4D3E">
      <w:start w:val="181"/>
      <w:numFmt w:val="bullet"/>
      <w:lvlText w:val="•"/>
      <w:lvlJc w:val="left"/>
      <w:pPr>
        <w:tabs>
          <w:tab w:val="num" w:pos="2444"/>
        </w:tabs>
        <w:ind w:left="2444" w:hanging="360"/>
      </w:pPr>
      <w:rPr>
        <w:rFonts w:ascii="Times New Roman" w:hAnsi="Times New Roman" w:hint="default"/>
      </w:rPr>
    </w:lvl>
    <w:lvl w:ilvl="3" w:tplc="BEE4BB34">
      <w:start w:val="181"/>
      <w:numFmt w:val="bullet"/>
      <w:lvlText w:val="•"/>
      <w:lvlJc w:val="left"/>
      <w:pPr>
        <w:tabs>
          <w:tab w:val="num" w:pos="3164"/>
        </w:tabs>
        <w:ind w:left="3164" w:hanging="360"/>
      </w:pPr>
      <w:rPr>
        <w:rFonts w:ascii="Times New Roman" w:hAnsi="Times New Roman" w:hint="default"/>
      </w:rPr>
    </w:lvl>
    <w:lvl w:ilvl="4" w:tplc="3662BAC6" w:tentative="1">
      <w:start w:val="1"/>
      <w:numFmt w:val="bullet"/>
      <w:lvlText w:val="•"/>
      <w:lvlJc w:val="left"/>
      <w:pPr>
        <w:tabs>
          <w:tab w:val="num" w:pos="3884"/>
        </w:tabs>
        <w:ind w:left="3884" w:hanging="360"/>
      </w:pPr>
      <w:rPr>
        <w:rFonts w:ascii="Times New Roman" w:hAnsi="Times New Roman" w:hint="default"/>
      </w:rPr>
    </w:lvl>
    <w:lvl w:ilvl="5" w:tplc="AFF4CACE" w:tentative="1">
      <w:start w:val="1"/>
      <w:numFmt w:val="bullet"/>
      <w:lvlText w:val="•"/>
      <w:lvlJc w:val="left"/>
      <w:pPr>
        <w:tabs>
          <w:tab w:val="num" w:pos="4604"/>
        </w:tabs>
        <w:ind w:left="4604" w:hanging="360"/>
      </w:pPr>
      <w:rPr>
        <w:rFonts w:ascii="Times New Roman" w:hAnsi="Times New Roman" w:hint="default"/>
      </w:rPr>
    </w:lvl>
    <w:lvl w:ilvl="6" w:tplc="C846DC52" w:tentative="1">
      <w:start w:val="1"/>
      <w:numFmt w:val="bullet"/>
      <w:lvlText w:val="•"/>
      <w:lvlJc w:val="left"/>
      <w:pPr>
        <w:tabs>
          <w:tab w:val="num" w:pos="5324"/>
        </w:tabs>
        <w:ind w:left="5324" w:hanging="360"/>
      </w:pPr>
      <w:rPr>
        <w:rFonts w:ascii="Times New Roman" w:hAnsi="Times New Roman" w:hint="default"/>
      </w:rPr>
    </w:lvl>
    <w:lvl w:ilvl="7" w:tplc="DF38FC3C" w:tentative="1">
      <w:start w:val="1"/>
      <w:numFmt w:val="bullet"/>
      <w:lvlText w:val="•"/>
      <w:lvlJc w:val="left"/>
      <w:pPr>
        <w:tabs>
          <w:tab w:val="num" w:pos="6044"/>
        </w:tabs>
        <w:ind w:left="6044" w:hanging="360"/>
      </w:pPr>
      <w:rPr>
        <w:rFonts w:ascii="Times New Roman" w:hAnsi="Times New Roman" w:hint="default"/>
      </w:rPr>
    </w:lvl>
    <w:lvl w:ilvl="8" w:tplc="1CEC0E08" w:tentative="1">
      <w:start w:val="1"/>
      <w:numFmt w:val="bullet"/>
      <w:lvlText w:val="•"/>
      <w:lvlJc w:val="left"/>
      <w:pPr>
        <w:tabs>
          <w:tab w:val="num" w:pos="6764"/>
        </w:tabs>
        <w:ind w:left="6764" w:hanging="360"/>
      </w:pPr>
      <w:rPr>
        <w:rFonts w:ascii="Times New Roman" w:hAnsi="Times New Roman" w:hint="default"/>
      </w:rPr>
    </w:lvl>
  </w:abstractNum>
  <w:abstractNum w:abstractNumId="1" w15:restartNumberingAfterBreak="0">
    <w:nsid w:val="07D65E68"/>
    <w:multiLevelType w:val="hybridMultilevel"/>
    <w:tmpl w:val="019C1AF4"/>
    <w:lvl w:ilvl="0" w:tplc="7518BA58">
      <w:start w:val="1"/>
      <w:numFmt w:val="bullet"/>
      <w:lvlText w:val="•"/>
      <w:lvlJc w:val="left"/>
      <w:pPr>
        <w:tabs>
          <w:tab w:val="num" w:pos="1080"/>
        </w:tabs>
        <w:ind w:left="1080" w:hanging="360"/>
      </w:pPr>
      <w:rPr>
        <w:rFonts w:ascii="Times New Roman" w:hAnsi="Times New Roman" w:hint="default"/>
      </w:rPr>
    </w:lvl>
    <w:lvl w:ilvl="1" w:tplc="70B67A1E">
      <w:start w:val="181"/>
      <w:numFmt w:val="bullet"/>
      <w:lvlText w:val="•"/>
      <w:lvlJc w:val="left"/>
      <w:pPr>
        <w:tabs>
          <w:tab w:val="num" w:pos="1800"/>
        </w:tabs>
        <w:ind w:left="1800" w:hanging="360"/>
      </w:pPr>
      <w:rPr>
        <w:rFonts w:ascii="Times New Roman" w:hAnsi="Times New Roman" w:hint="default"/>
      </w:rPr>
    </w:lvl>
    <w:lvl w:ilvl="2" w:tplc="4D401D4A">
      <w:start w:val="1"/>
      <w:numFmt w:val="bullet"/>
      <w:lvlText w:val="•"/>
      <w:lvlJc w:val="left"/>
      <w:pPr>
        <w:tabs>
          <w:tab w:val="num" w:pos="2520"/>
        </w:tabs>
        <w:ind w:left="2520" w:hanging="360"/>
      </w:pPr>
      <w:rPr>
        <w:rFonts w:ascii="Times New Roman" w:hAnsi="Times New Roman" w:hint="default"/>
      </w:rPr>
    </w:lvl>
    <w:lvl w:ilvl="3" w:tplc="E020C24A">
      <w:start w:val="181"/>
      <w:numFmt w:val="bullet"/>
      <w:lvlText w:val="•"/>
      <w:lvlJc w:val="left"/>
      <w:pPr>
        <w:tabs>
          <w:tab w:val="num" w:pos="3240"/>
        </w:tabs>
        <w:ind w:left="3240" w:hanging="360"/>
      </w:pPr>
      <w:rPr>
        <w:rFonts w:ascii="Times New Roman" w:hAnsi="Times New Roman" w:hint="default"/>
      </w:rPr>
    </w:lvl>
    <w:lvl w:ilvl="4" w:tplc="380A2248">
      <w:start w:val="1"/>
      <w:numFmt w:val="bullet"/>
      <w:lvlText w:val="•"/>
      <w:lvlJc w:val="left"/>
      <w:pPr>
        <w:tabs>
          <w:tab w:val="num" w:pos="3960"/>
        </w:tabs>
        <w:ind w:left="3960" w:hanging="360"/>
      </w:pPr>
      <w:rPr>
        <w:rFonts w:ascii="Times New Roman" w:hAnsi="Times New Roman" w:hint="default"/>
      </w:rPr>
    </w:lvl>
    <w:lvl w:ilvl="5" w:tplc="6F26A650" w:tentative="1">
      <w:start w:val="1"/>
      <w:numFmt w:val="bullet"/>
      <w:lvlText w:val="•"/>
      <w:lvlJc w:val="left"/>
      <w:pPr>
        <w:tabs>
          <w:tab w:val="num" w:pos="4680"/>
        </w:tabs>
        <w:ind w:left="4680" w:hanging="360"/>
      </w:pPr>
      <w:rPr>
        <w:rFonts w:ascii="Times New Roman" w:hAnsi="Times New Roman" w:hint="default"/>
      </w:rPr>
    </w:lvl>
    <w:lvl w:ilvl="6" w:tplc="FE9AEAC0" w:tentative="1">
      <w:start w:val="1"/>
      <w:numFmt w:val="bullet"/>
      <w:lvlText w:val="•"/>
      <w:lvlJc w:val="left"/>
      <w:pPr>
        <w:tabs>
          <w:tab w:val="num" w:pos="5400"/>
        </w:tabs>
        <w:ind w:left="5400" w:hanging="360"/>
      </w:pPr>
      <w:rPr>
        <w:rFonts w:ascii="Times New Roman" w:hAnsi="Times New Roman" w:hint="default"/>
      </w:rPr>
    </w:lvl>
    <w:lvl w:ilvl="7" w:tplc="7046CBC4" w:tentative="1">
      <w:start w:val="1"/>
      <w:numFmt w:val="bullet"/>
      <w:lvlText w:val="•"/>
      <w:lvlJc w:val="left"/>
      <w:pPr>
        <w:tabs>
          <w:tab w:val="num" w:pos="6120"/>
        </w:tabs>
        <w:ind w:left="6120" w:hanging="360"/>
      </w:pPr>
      <w:rPr>
        <w:rFonts w:ascii="Times New Roman" w:hAnsi="Times New Roman" w:hint="default"/>
      </w:rPr>
    </w:lvl>
    <w:lvl w:ilvl="8" w:tplc="BB2AE8C0" w:tentative="1">
      <w:start w:val="1"/>
      <w:numFmt w:val="bullet"/>
      <w:lvlText w:val="•"/>
      <w:lvlJc w:val="left"/>
      <w:pPr>
        <w:tabs>
          <w:tab w:val="num" w:pos="6840"/>
        </w:tabs>
        <w:ind w:left="6840" w:hanging="360"/>
      </w:pPr>
      <w:rPr>
        <w:rFonts w:ascii="Times New Roman" w:hAnsi="Times New Roman" w:hint="default"/>
      </w:rPr>
    </w:lvl>
  </w:abstractNum>
  <w:abstractNum w:abstractNumId="2" w15:restartNumberingAfterBreak="0">
    <w:nsid w:val="091E7537"/>
    <w:multiLevelType w:val="hybridMultilevel"/>
    <w:tmpl w:val="3AE24EFE"/>
    <w:lvl w:ilvl="0" w:tplc="BE764512">
      <w:start w:val="1"/>
      <w:numFmt w:val="bullet"/>
      <w:lvlText w:val="•"/>
      <w:lvlJc w:val="left"/>
      <w:pPr>
        <w:tabs>
          <w:tab w:val="num" w:pos="720"/>
        </w:tabs>
        <w:ind w:left="720" w:hanging="360"/>
      </w:pPr>
      <w:rPr>
        <w:rFonts w:ascii="Times New Roman" w:hAnsi="Times New Roman" w:hint="default"/>
      </w:rPr>
    </w:lvl>
    <w:lvl w:ilvl="1" w:tplc="1BA8542A">
      <w:start w:val="488"/>
      <w:numFmt w:val="bullet"/>
      <w:lvlText w:val="•"/>
      <w:lvlJc w:val="left"/>
      <w:pPr>
        <w:tabs>
          <w:tab w:val="num" w:pos="1440"/>
        </w:tabs>
        <w:ind w:left="1440" w:hanging="360"/>
      </w:pPr>
      <w:rPr>
        <w:rFonts w:ascii="Times New Roman" w:hAnsi="Times New Roman" w:hint="default"/>
      </w:rPr>
    </w:lvl>
    <w:lvl w:ilvl="2" w:tplc="5134A54E" w:tentative="1">
      <w:start w:val="1"/>
      <w:numFmt w:val="bullet"/>
      <w:lvlText w:val="•"/>
      <w:lvlJc w:val="left"/>
      <w:pPr>
        <w:tabs>
          <w:tab w:val="num" w:pos="2160"/>
        </w:tabs>
        <w:ind w:left="2160" w:hanging="360"/>
      </w:pPr>
      <w:rPr>
        <w:rFonts w:ascii="Times New Roman" w:hAnsi="Times New Roman" w:hint="default"/>
      </w:rPr>
    </w:lvl>
    <w:lvl w:ilvl="3" w:tplc="39B64C7A" w:tentative="1">
      <w:start w:val="1"/>
      <w:numFmt w:val="bullet"/>
      <w:lvlText w:val="•"/>
      <w:lvlJc w:val="left"/>
      <w:pPr>
        <w:tabs>
          <w:tab w:val="num" w:pos="2880"/>
        </w:tabs>
        <w:ind w:left="2880" w:hanging="360"/>
      </w:pPr>
      <w:rPr>
        <w:rFonts w:ascii="Times New Roman" w:hAnsi="Times New Roman" w:hint="default"/>
      </w:rPr>
    </w:lvl>
    <w:lvl w:ilvl="4" w:tplc="33B4F396" w:tentative="1">
      <w:start w:val="1"/>
      <w:numFmt w:val="bullet"/>
      <w:lvlText w:val="•"/>
      <w:lvlJc w:val="left"/>
      <w:pPr>
        <w:tabs>
          <w:tab w:val="num" w:pos="3600"/>
        </w:tabs>
        <w:ind w:left="3600" w:hanging="360"/>
      </w:pPr>
      <w:rPr>
        <w:rFonts w:ascii="Times New Roman" w:hAnsi="Times New Roman" w:hint="default"/>
      </w:rPr>
    </w:lvl>
    <w:lvl w:ilvl="5" w:tplc="5AC22882" w:tentative="1">
      <w:start w:val="1"/>
      <w:numFmt w:val="bullet"/>
      <w:lvlText w:val="•"/>
      <w:lvlJc w:val="left"/>
      <w:pPr>
        <w:tabs>
          <w:tab w:val="num" w:pos="4320"/>
        </w:tabs>
        <w:ind w:left="4320" w:hanging="360"/>
      </w:pPr>
      <w:rPr>
        <w:rFonts w:ascii="Times New Roman" w:hAnsi="Times New Roman" w:hint="default"/>
      </w:rPr>
    </w:lvl>
    <w:lvl w:ilvl="6" w:tplc="6AEECBB2" w:tentative="1">
      <w:start w:val="1"/>
      <w:numFmt w:val="bullet"/>
      <w:lvlText w:val="•"/>
      <w:lvlJc w:val="left"/>
      <w:pPr>
        <w:tabs>
          <w:tab w:val="num" w:pos="5040"/>
        </w:tabs>
        <w:ind w:left="5040" w:hanging="360"/>
      </w:pPr>
      <w:rPr>
        <w:rFonts w:ascii="Times New Roman" w:hAnsi="Times New Roman" w:hint="default"/>
      </w:rPr>
    </w:lvl>
    <w:lvl w:ilvl="7" w:tplc="1706C476" w:tentative="1">
      <w:start w:val="1"/>
      <w:numFmt w:val="bullet"/>
      <w:lvlText w:val="•"/>
      <w:lvlJc w:val="left"/>
      <w:pPr>
        <w:tabs>
          <w:tab w:val="num" w:pos="5760"/>
        </w:tabs>
        <w:ind w:left="5760" w:hanging="360"/>
      </w:pPr>
      <w:rPr>
        <w:rFonts w:ascii="Times New Roman" w:hAnsi="Times New Roman" w:hint="default"/>
      </w:rPr>
    </w:lvl>
    <w:lvl w:ilvl="8" w:tplc="556A2B1E"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EAE645B"/>
    <w:multiLevelType w:val="multilevel"/>
    <w:tmpl w:val="6694A8E8"/>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AF4FA9"/>
    <w:multiLevelType w:val="hybridMultilevel"/>
    <w:tmpl w:val="851CEC3A"/>
    <w:lvl w:ilvl="0" w:tplc="04070001">
      <w:start w:val="1"/>
      <w:numFmt w:val="bullet"/>
      <w:lvlText w:val=""/>
      <w:lvlJc w:val="left"/>
      <w:pPr>
        <w:tabs>
          <w:tab w:val="num" w:pos="720"/>
        </w:tabs>
        <w:ind w:left="720" w:hanging="360"/>
      </w:pPr>
      <w:rPr>
        <w:rFonts w:ascii="Symbol" w:hAnsi="Symbol" w:hint="default"/>
      </w:rPr>
    </w:lvl>
    <w:lvl w:ilvl="1" w:tplc="816EF780">
      <w:start w:val="1"/>
      <w:numFmt w:val="bullet"/>
      <w:lvlText w:val="•"/>
      <w:lvlJc w:val="left"/>
      <w:pPr>
        <w:tabs>
          <w:tab w:val="num" w:pos="1440"/>
        </w:tabs>
        <w:ind w:left="1440" w:hanging="360"/>
      </w:pPr>
      <w:rPr>
        <w:rFonts w:ascii="Times New Roman" w:hAnsi="Times New Roman" w:hint="default"/>
      </w:rPr>
    </w:lvl>
    <w:lvl w:ilvl="2" w:tplc="C29464CA">
      <w:numFmt w:val="bullet"/>
      <w:lvlText w:val="-"/>
      <w:lvlJc w:val="left"/>
      <w:pPr>
        <w:tabs>
          <w:tab w:val="num" w:pos="2160"/>
        </w:tabs>
        <w:ind w:left="2160" w:hanging="360"/>
      </w:pPr>
      <w:rPr>
        <w:rFonts w:ascii="Arial" w:eastAsia="Times New Roman" w:hAnsi="Arial" w:cs="Arial" w:hint="default"/>
      </w:rPr>
    </w:lvl>
    <w:lvl w:ilvl="3" w:tplc="0FEE8DCC">
      <w:start w:val="1"/>
      <w:numFmt w:val="bullet"/>
      <w:lvlText w:val="•"/>
      <w:lvlJc w:val="left"/>
      <w:pPr>
        <w:tabs>
          <w:tab w:val="num" w:pos="2880"/>
        </w:tabs>
        <w:ind w:left="2880" w:hanging="360"/>
      </w:pPr>
      <w:rPr>
        <w:rFonts w:ascii="Times New Roman" w:hAnsi="Times New Roman" w:hint="default"/>
      </w:rPr>
    </w:lvl>
    <w:lvl w:ilvl="4" w:tplc="53EE3BF4">
      <w:start w:val="1"/>
      <w:numFmt w:val="bullet"/>
      <w:lvlText w:val="•"/>
      <w:lvlJc w:val="left"/>
      <w:pPr>
        <w:tabs>
          <w:tab w:val="num" w:pos="3600"/>
        </w:tabs>
        <w:ind w:left="3600" w:hanging="360"/>
      </w:pPr>
      <w:rPr>
        <w:rFonts w:ascii="Times New Roman" w:hAnsi="Times New Roman" w:hint="default"/>
      </w:rPr>
    </w:lvl>
    <w:lvl w:ilvl="5" w:tplc="6D0AA2AE">
      <w:start w:val="1"/>
      <w:numFmt w:val="bullet"/>
      <w:lvlText w:val="•"/>
      <w:lvlJc w:val="left"/>
      <w:pPr>
        <w:tabs>
          <w:tab w:val="num" w:pos="4320"/>
        </w:tabs>
        <w:ind w:left="4320" w:hanging="360"/>
      </w:pPr>
      <w:rPr>
        <w:rFonts w:ascii="Times New Roman" w:hAnsi="Times New Roman" w:hint="default"/>
      </w:rPr>
    </w:lvl>
    <w:lvl w:ilvl="6" w:tplc="70609A42">
      <w:start w:val="1"/>
      <w:numFmt w:val="bullet"/>
      <w:lvlText w:val="•"/>
      <w:lvlJc w:val="left"/>
      <w:pPr>
        <w:tabs>
          <w:tab w:val="num" w:pos="5040"/>
        </w:tabs>
        <w:ind w:left="5040" w:hanging="360"/>
      </w:pPr>
      <w:rPr>
        <w:rFonts w:ascii="Times New Roman" w:hAnsi="Times New Roman" w:hint="default"/>
      </w:rPr>
    </w:lvl>
    <w:lvl w:ilvl="7" w:tplc="677C86CC">
      <w:start w:val="1"/>
      <w:numFmt w:val="bullet"/>
      <w:lvlText w:val="•"/>
      <w:lvlJc w:val="left"/>
      <w:pPr>
        <w:tabs>
          <w:tab w:val="num" w:pos="5760"/>
        </w:tabs>
        <w:ind w:left="5760" w:hanging="360"/>
      </w:pPr>
      <w:rPr>
        <w:rFonts w:ascii="Times New Roman" w:hAnsi="Times New Roman" w:hint="default"/>
      </w:rPr>
    </w:lvl>
    <w:lvl w:ilvl="8" w:tplc="C51AF0B4">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0FBB1DD7"/>
    <w:multiLevelType w:val="hybridMultilevel"/>
    <w:tmpl w:val="F9168498"/>
    <w:lvl w:ilvl="0" w:tplc="2738DC5C">
      <w:start w:val="1"/>
      <w:numFmt w:val="bullet"/>
      <w:lvlText w:val="•"/>
      <w:lvlJc w:val="left"/>
      <w:pPr>
        <w:tabs>
          <w:tab w:val="num" w:pos="720"/>
        </w:tabs>
        <w:ind w:left="720" w:hanging="360"/>
      </w:pPr>
      <w:rPr>
        <w:rFonts w:ascii="Times New Roman" w:hAnsi="Times New Roman" w:hint="default"/>
      </w:rPr>
    </w:lvl>
    <w:lvl w:ilvl="1" w:tplc="5B32E086">
      <w:start w:val="1"/>
      <w:numFmt w:val="bullet"/>
      <w:lvlText w:val="•"/>
      <w:lvlJc w:val="left"/>
      <w:pPr>
        <w:tabs>
          <w:tab w:val="num" w:pos="1440"/>
        </w:tabs>
        <w:ind w:left="1440" w:hanging="360"/>
      </w:pPr>
      <w:rPr>
        <w:rFonts w:ascii="Times New Roman" w:hAnsi="Times New Roman" w:hint="default"/>
      </w:rPr>
    </w:lvl>
    <w:lvl w:ilvl="2" w:tplc="10A61D8C">
      <w:start w:val="1"/>
      <w:numFmt w:val="bullet"/>
      <w:lvlText w:val="•"/>
      <w:lvlJc w:val="left"/>
      <w:pPr>
        <w:tabs>
          <w:tab w:val="num" w:pos="2160"/>
        </w:tabs>
        <w:ind w:left="2160" w:hanging="360"/>
      </w:pPr>
      <w:rPr>
        <w:rFonts w:ascii="Times New Roman" w:hAnsi="Times New Roman" w:hint="default"/>
      </w:rPr>
    </w:lvl>
    <w:lvl w:ilvl="3" w:tplc="06403A64">
      <w:start w:val="181"/>
      <w:numFmt w:val="bullet"/>
      <w:lvlText w:val="•"/>
      <w:lvlJc w:val="left"/>
      <w:pPr>
        <w:tabs>
          <w:tab w:val="num" w:pos="2880"/>
        </w:tabs>
        <w:ind w:left="2880" w:hanging="360"/>
      </w:pPr>
      <w:rPr>
        <w:rFonts w:ascii="Times New Roman" w:hAnsi="Times New Roman" w:hint="default"/>
      </w:rPr>
    </w:lvl>
    <w:lvl w:ilvl="4" w:tplc="68E8E7AA" w:tentative="1">
      <w:start w:val="1"/>
      <w:numFmt w:val="bullet"/>
      <w:lvlText w:val="•"/>
      <w:lvlJc w:val="left"/>
      <w:pPr>
        <w:tabs>
          <w:tab w:val="num" w:pos="3600"/>
        </w:tabs>
        <w:ind w:left="3600" w:hanging="360"/>
      </w:pPr>
      <w:rPr>
        <w:rFonts w:ascii="Times New Roman" w:hAnsi="Times New Roman" w:hint="default"/>
      </w:rPr>
    </w:lvl>
    <w:lvl w:ilvl="5" w:tplc="1310AFBA" w:tentative="1">
      <w:start w:val="1"/>
      <w:numFmt w:val="bullet"/>
      <w:lvlText w:val="•"/>
      <w:lvlJc w:val="left"/>
      <w:pPr>
        <w:tabs>
          <w:tab w:val="num" w:pos="4320"/>
        </w:tabs>
        <w:ind w:left="4320" w:hanging="360"/>
      </w:pPr>
      <w:rPr>
        <w:rFonts w:ascii="Times New Roman" w:hAnsi="Times New Roman" w:hint="default"/>
      </w:rPr>
    </w:lvl>
    <w:lvl w:ilvl="6" w:tplc="DDAE2118" w:tentative="1">
      <w:start w:val="1"/>
      <w:numFmt w:val="bullet"/>
      <w:lvlText w:val="•"/>
      <w:lvlJc w:val="left"/>
      <w:pPr>
        <w:tabs>
          <w:tab w:val="num" w:pos="5040"/>
        </w:tabs>
        <w:ind w:left="5040" w:hanging="360"/>
      </w:pPr>
      <w:rPr>
        <w:rFonts w:ascii="Times New Roman" w:hAnsi="Times New Roman" w:hint="default"/>
      </w:rPr>
    </w:lvl>
    <w:lvl w:ilvl="7" w:tplc="10B07B06" w:tentative="1">
      <w:start w:val="1"/>
      <w:numFmt w:val="bullet"/>
      <w:lvlText w:val="•"/>
      <w:lvlJc w:val="left"/>
      <w:pPr>
        <w:tabs>
          <w:tab w:val="num" w:pos="5760"/>
        </w:tabs>
        <w:ind w:left="5760" w:hanging="360"/>
      </w:pPr>
      <w:rPr>
        <w:rFonts w:ascii="Times New Roman" w:hAnsi="Times New Roman" w:hint="default"/>
      </w:rPr>
    </w:lvl>
    <w:lvl w:ilvl="8" w:tplc="F1061206"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81F1AC0"/>
    <w:multiLevelType w:val="hybridMultilevel"/>
    <w:tmpl w:val="E7C046C0"/>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82456EE"/>
    <w:multiLevelType w:val="multilevel"/>
    <w:tmpl w:val="27704024"/>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8" w15:restartNumberingAfterBreak="0">
    <w:nsid w:val="1A0E36EE"/>
    <w:multiLevelType w:val="hybridMultilevel"/>
    <w:tmpl w:val="FFCCFD7C"/>
    <w:lvl w:ilvl="0" w:tplc="1524888E">
      <w:start w:val="1"/>
      <w:numFmt w:val="bullet"/>
      <w:lvlText w:val="•"/>
      <w:lvlJc w:val="left"/>
      <w:pPr>
        <w:tabs>
          <w:tab w:val="num" w:pos="720"/>
        </w:tabs>
        <w:ind w:left="720" w:hanging="360"/>
      </w:pPr>
      <w:rPr>
        <w:rFonts w:ascii="Times New Roman" w:hAnsi="Times New Roman" w:hint="default"/>
      </w:rPr>
    </w:lvl>
    <w:lvl w:ilvl="1" w:tplc="3EEC2EF4">
      <w:start w:val="488"/>
      <w:numFmt w:val="bullet"/>
      <w:lvlText w:val="•"/>
      <w:lvlJc w:val="left"/>
      <w:pPr>
        <w:tabs>
          <w:tab w:val="num" w:pos="1440"/>
        </w:tabs>
        <w:ind w:left="1440" w:hanging="360"/>
      </w:pPr>
      <w:rPr>
        <w:rFonts w:ascii="Times New Roman" w:hAnsi="Times New Roman" w:hint="default"/>
      </w:rPr>
    </w:lvl>
    <w:lvl w:ilvl="2" w:tplc="9ED272D0">
      <w:start w:val="488"/>
      <w:numFmt w:val="bullet"/>
      <w:lvlText w:val="•"/>
      <w:lvlJc w:val="left"/>
      <w:pPr>
        <w:tabs>
          <w:tab w:val="num" w:pos="2160"/>
        </w:tabs>
        <w:ind w:left="2160" w:hanging="360"/>
      </w:pPr>
      <w:rPr>
        <w:rFonts w:ascii="Times New Roman" w:hAnsi="Times New Roman" w:hint="default"/>
      </w:rPr>
    </w:lvl>
    <w:lvl w:ilvl="3" w:tplc="1DEA13DC" w:tentative="1">
      <w:start w:val="1"/>
      <w:numFmt w:val="bullet"/>
      <w:lvlText w:val="•"/>
      <w:lvlJc w:val="left"/>
      <w:pPr>
        <w:tabs>
          <w:tab w:val="num" w:pos="2880"/>
        </w:tabs>
        <w:ind w:left="2880" w:hanging="360"/>
      </w:pPr>
      <w:rPr>
        <w:rFonts w:ascii="Times New Roman" w:hAnsi="Times New Roman" w:hint="default"/>
      </w:rPr>
    </w:lvl>
    <w:lvl w:ilvl="4" w:tplc="5CC2D49E" w:tentative="1">
      <w:start w:val="1"/>
      <w:numFmt w:val="bullet"/>
      <w:lvlText w:val="•"/>
      <w:lvlJc w:val="left"/>
      <w:pPr>
        <w:tabs>
          <w:tab w:val="num" w:pos="3600"/>
        </w:tabs>
        <w:ind w:left="3600" w:hanging="360"/>
      </w:pPr>
      <w:rPr>
        <w:rFonts w:ascii="Times New Roman" w:hAnsi="Times New Roman" w:hint="default"/>
      </w:rPr>
    </w:lvl>
    <w:lvl w:ilvl="5" w:tplc="683C1B5C" w:tentative="1">
      <w:start w:val="1"/>
      <w:numFmt w:val="bullet"/>
      <w:lvlText w:val="•"/>
      <w:lvlJc w:val="left"/>
      <w:pPr>
        <w:tabs>
          <w:tab w:val="num" w:pos="4320"/>
        </w:tabs>
        <w:ind w:left="4320" w:hanging="360"/>
      </w:pPr>
      <w:rPr>
        <w:rFonts w:ascii="Times New Roman" w:hAnsi="Times New Roman" w:hint="default"/>
      </w:rPr>
    </w:lvl>
    <w:lvl w:ilvl="6" w:tplc="FAF42150" w:tentative="1">
      <w:start w:val="1"/>
      <w:numFmt w:val="bullet"/>
      <w:lvlText w:val="•"/>
      <w:lvlJc w:val="left"/>
      <w:pPr>
        <w:tabs>
          <w:tab w:val="num" w:pos="5040"/>
        </w:tabs>
        <w:ind w:left="5040" w:hanging="360"/>
      </w:pPr>
      <w:rPr>
        <w:rFonts w:ascii="Times New Roman" w:hAnsi="Times New Roman" w:hint="default"/>
      </w:rPr>
    </w:lvl>
    <w:lvl w:ilvl="7" w:tplc="3DFEA360" w:tentative="1">
      <w:start w:val="1"/>
      <w:numFmt w:val="bullet"/>
      <w:lvlText w:val="•"/>
      <w:lvlJc w:val="left"/>
      <w:pPr>
        <w:tabs>
          <w:tab w:val="num" w:pos="5760"/>
        </w:tabs>
        <w:ind w:left="5760" w:hanging="360"/>
      </w:pPr>
      <w:rPr>
        <w:rFonts w:ascii="Times New Roman" w:hAnsi="Times New Roman" w:hint="default"/>
      </w:rPr>
    </w:lvl>
    <w:lvl w:ilvl="8" w:tplc="3DC88168"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A5E3A3A"/>
    <w:multiLevelType w:val="hybridMultilevel"/>
    <w:tmpl w:val="26003C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39D0850"/>
    <w:multiLevelType w:val="hybridMultilevel"/>
    <w:tmpl w:val="93D49560"/>
    <w:lvl w:ilvl="0" w:tplc="0407000F">
      <w:start w:val="1"/>
      <w:numFmt w:val="decimal"/>
      <w:lvlText w:val="%1."/>
      <w:lvlJc w:val="left"/>
      <w:pPr>
        <w:tabs>
          <w:tab w:val="num" w:pos="720"/>
        </w:tabs>
        <w:ind w:left="720" w:hanging="360"/>
      </w:pPr>
      <w:rPr>
        <w:rFonts w:hint="default"/>
        <w:b w:val="0"/>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289A5FE0"/>
    <w:multiLevelType w:val="hybridMultilevel"/>
    <w:tmpl w:val="B4ACCB50"/>
    <w:lvl w:ilvl="0" w:tplc="04070017">
      <w:start w:val="1"/>
      <w:numFmt w:val="lowerLetter"/>
      <w:lvlText w:val="%1)"/>
      <w:lvlJc w:val="left"/>
      <w:pPr>
        <w:tabs>
          <w:tab w:val="num" w:pos="360"/>
        </w:tabs>
        <w:ind w:left="360" w:hanging="360"/>
      </w:pPr>
      <w:rPr>
        <w:rFont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A60584"/>
    <w:multiLevelType w:val="multilevel"/>
    <w:tmpl w:val="910AC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726003"/>
    <w:multiLevelType w:val="multilevel"/>
    <w:tmpl w:val="42284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D9022E9"/>
    <w:multiLevelType w:val="hybridMultilevel"/>
    <w:tmpl w:val="175EC5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030525A"/>
    <w:multiLevelType w:val="hybridMultilevel"/>
    <w:tmpl w:val="1E2E34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B3D618F"/>
    <w:multiLevelType w:val="hybridMultilevel"/>
    <w:tmpl w:val="07E42E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3D1C295B"/>
    <w:multiLevelType w:val="multilevel"/>
    <w:tmpl w:val="1E34FB26"/>
    <w:lvl w:ilvl="0">
      <w:start w:val="1"/>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720"/>
        </w:tabs>
        <w:ind w:left="720" w:hanging="360"/>
      </w:pPr>
      <w:rPr>
        <w:rFonts w:hint="default"/>
        <w:b w:val="0"/>
        <w:i w:val="0"/>
        <w:strike/>
        <w:dstrike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E0C24EE"/>
    <w:multiLevelType w:val="hybridMultilevel"/>
    <w:tmpl w:val="DE8E91EE"/>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362573B"/>
    <w:multiLevelType w:val="multilevel"/>
    <w:tmpl w:val="7C9CF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C2F590F"/>
    <w:multiLevelType w:val="hybridMultilevel"/>
    <w:tmpl w:val="9E58FEF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1" w15:restartNumberingAfterBreak="0">
    <w:nsid w:val="4D5E536E"/>
    <w:multiLevelType w:val="hybridMultilevel"/>
    <w:tmpl w:val="A6C456DA"/>
    <w:lvl w:ilvl="0" w:tplc="818C7BCE">
      <w:start w:val="1"/>
      <w:numFmt w:val="bullet"/>
      <w:lvlText w:val="•"/>
      <w:lvlJc w:val="left"/>
      <w:pPr>
        <w:tabs>
          <w:tab w:val="num" w:pos="720"/>
        </w:tabs>
        <w:ind w:left="720" w:hanging="360"/>
      </w:pPr>
      <w:rPr>
        <w:rFonts w:ascii="Times New Roman" w:hAnsi="Times New Roman" w:hint="default"/>
      </w:rPr>
    </w:lvl>
    <w:lvl w:ilvl="1" w:tplc="1C24E4AC">
      <w:start w:val="1"/>
      <w:numFmt w:val="bullet"/>
      <w:lvlText w:val="•"/>
      <w:lvlJc w:val="left"/>
      <w:pPr>
        <w:tabs>
          <w:tab w:val="num" w:pos="1440"/>
        </w:tabs>
        <w:ind w:left="1440" w:hanging="360"/>
      </w:pPr>
      <w:rPr>
        <w:rFonts w:ascii="Times New Roman" w:hAnsi="Times New Roman" w:hint="default"/>
      </w:rPr>
    </w:lvl>
    <w:lvl w:ilvl="2" w:tplc="372CFCB2">
      <w:start w:val="1"/>
      <w:numFmt w:val="bullet"/>
      <w:lvlText w:val="•"/>
      <w:lvlJc w:val="left"/>
      <w:pPr>
        <w:tabs>
          <w:tab w:val="num" w:pos="2160"/>
        </w:tabs>
        <w:ind w:left="2160" w:hanging="360"/>
      </w:pPr>
      <w:rPr>
        <w:rFonts w:ascii="Times New Roman" w:hAnsi="Times New Roman" w:hint="default"/>
      </w:rPr>
    </w:lvl>
    <w:lvl w:ilvl="3" w:tplc="BE00A7E8">
      <w:start w:val="1"/>
      <w:numFmt w:val="bullet"/>
      <w:lvlText w:val="•"/>
      <w:lvlJc w:val="left"/>
      <w:pPr>
        <w:tabs>
          <w:tab w:val="num" w:pos="2880"/>
        </w:tabs>
        <w:ind w:left="2880" w:hanging="360"/>
      </w:pPr>
      <w:rPr>
        <w:rFonts w:ascii="Times New Roman" w:hAnsi="Times New Roman" w:hint="default"/>
      </w:rPr>
    </w:lvl>
    <w:lvl w:ilvl="4" w:tplc="06B816B2" w:tentative="1">
      <w:start w:val="1"/>
      <w:numFmt w:val="bullet"/>
      <w:lvlText w:val="•"/>
      <w:lvlJc w:val="left"/>
      <w:pPr>
        <w:tabs>
          <w:tab w:val="num" w:pos="3600"/>
        </w:tabs>
        <w:ind w:left="3600" w:hanging="360"/>
      </w:pPr>
      <w:rPr>
        <w:rFonts w:ascii="Times New Roman" w:hAnsi="Times New Roman" w:hint="default"/>
      </w:rPr>
    </w:lvl>
    <w:lvl w:ilvl="5" w:tplc="FB742C50" w:tentative="1">
      <w:start w:val="1"/>
      <w:numFmt w:val="bullet"/>
      <w:lvlText w:val="•"/>
      <w:lvlJc w:val="left"/>
      <w:pPr>
        <w:tabs>
          <w:tab w:val="num" w:pos="4320"/>
        </w:tabs>
        <w:ind w:left="4320" w:hanging="360"/>
      </w:pPr>
      <w:rPr>
        <w:rFonts w:ascii="Times New Roman" w:hAnsi="Times New Roman" w:hint="default"/>
      </w:rPr>
    </w:lvl>
    <w:lvl w:ilvl="6" w:tplc="65F4ABD8" w:tentative="1">
      <w:start w:val="1"/>
      <w:numFmt w:val="bullet"/>
      <w:lvlText w:val="•"/>
      <w:lvlJc w:val="left"/>
      <w:pPr>
        <w:tabs>
          <w:tab w:val="num" w:pos="5040"/>
        </w:tabs>
        <w:ind w:left="5040" w:hanging="360"/>
      </w:pPr>
      <w:rPr>
        <w:rFonts w:ascii="Times New Roman" w:hAnsi="Times New Roman" w:hint="default"/>
      </w:rPr>
    </w:lvl>
    <w:lvl w:ilvl="7" w:tplc="03042300" w:tentative="1">
      <w:start w:val="1"/>
      <w:numFmt w:val="bullet"/>
      <w:lvlText w:val="•"/>
      <w:lvlJc w:val="left"/>
      <w:pPr>
        <w:tabs>
          <w:tab w:val="num" w:pos="5760"/>
        </w:tabs>
        <w:ind w:left="5760" w:hanging="360"/>
      </w:pPr>
      <w:rPr>
        <w:rFonts w:ascii="Times New Roman" w:hAnsi="Times New Roman" w:hint="default"/>
      </w:rPr>
    </w:lvl>
    <w:lvl w:ilvl="8" w:tplc="08783446"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53B04E8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9A6237"/>
    <w:multiLevelType w:val="hybridMultilevel"/>
    <w:tmpl w:val="5018FD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6BD5BED"/>
    <w:multiLevelType w:val="hybridMultilevel"/>
    <w:tmpl w:val="C3C86B60"/>
    <w:lvl w:ilvl="0" w:tplc="E4C01480">
      <w:start w:val="1"/>
      <w:numFmt w:val="bullet"/>
      <w:lvlText w:val="•"/>
      <w:lvlJc w:val="left"/>
      <w:pPr>
        <w:tabs>
          <w:tab w:val="num" w:pos="720"/>
        </w:tabs>
        <w:ind w:left="720" w:hanging="360"/>
      </w:pPr>
      <w:rPr>
        <w:rFonts w:ascii="Times New Roman" w:hAnsi="Times New Roman" w:hint="default"/>
      </w:rPr>
    </w:lvl>
    <w:lvl w:ilvl="1" w:tplc="C81C6364">
      <w:start w:val="1"/>
      <w:numFmt w:val="bullet"/>
      <w:lvlText w:val="•"/>
      <w:lvlJc w:val="left"/>
      <w:pPr>
        <w:tabs>
          <w:tab w:val="num" w:pos="1440"/>
        </w:tabs>
        <w:ind w:left="1440" w:hanging="360"/>
      </w:pPr>
      <w:rPr>
        <w:rFonts w:ascii="Times New Roman" w:hAnsi="Times New Roman" w:hint="default"/>
      </w:rPr>
    </w:lvl>
    <w:lvl w:ilvl="2" w:tplc="671AD234">
      <w:start w:val="1"/>
      <w:numFmt w:val="bullet"/>
      <w:lvlText w:val="•"/>
      <w:lvlJc w:val="left"/>
      <w:pPr>
        <w:tabs>
          <w:tab w:val="num" w:pos="2160"/>
        </w:tabs>
        <w:ind w:left="2160" w:hanging="360"/>
      </w:pPr>
      <w:rPr>
        <w:rFonts w:ascii="Times New Roman" w:hAnsi="Times New Roman" w:hint="default"/>
      </w:rPr>
    </w:lvl>
    <w:lvl w:ilvl="3" w:tplc="C9DCAD66">
      <w:start w:val="1"/>
      <w:numFmt w:val="bullet"/>
      <w:lvlText w:val="•"/>
      <w:lvlJc w:val="left"/>
      <w:pPr>
        <w:tabs>
          <w:tab w:val="num" w:pos="2880"/>
        </w:tabs>
        <w:ind w:left="2880" w:hanging="360"/>
      </w:pPr>
      <w:rPr>
        <w:rFonts w:ascii="Times New Roman" w:hAnsi="Times New Roman" w:hint="default"/>
      </w:rPr>
    </w:lvl>
    <w:lvl w:ilvl="4" w:tplc="9EE2D2E4" w:tentative="1">
      <w:start w:val="1"/>
      <w:numFmt w:val="bullet"/>
      <w:lvlText w:val="•"/>
      <w:lvlJc w:val="left"/>
      <w:pPr>
        <w:tabs>
          <w:tab w:val="num" w:pos="3600"/>
        </w:tabs>
        <w:ind w:left="3600" w:hanging="360"/>
      </w:pPr>
      <w:rPr>
        <w:rFonts w:ascii="Times New Roman" w:hAnsi="Times New Roman" w:hint="default"/>
      </w:rPr>
    </w:lvl>
    <w:lvl w:ilvl="5" w:tplc="18CCA7E8" w:tentative="1">
      <w:start w:val="1"/>
      <w:numFmt w:val="bullet"/>
      <w:lvlText w:val="•"/>
      <w:lvlJc w:val="left"/>
      <w:pPr>
        <w:tabs>
          <w:tab w:val="num" w:pos="4320"/>
        </w:tabs>
        <w:ind w:left="4320" w:hanging="360"/>
      </w:pPr>
      <w:rPr>
        <w:rFonts w:ascii="Times New Roman" w:hAnsi="Times New Roman" w:hint="default"/>
      </w:rPr>
    </w:lvl>
    <w:lvl w:ilvl="6" w:tplc="F5C07B40" w:tentative="1">
      <w:start w:val="1"/>
      <w:numFmt w:val="bullet"/>
      <w:lvlText w:val="•"/>
      <w:lvlJc w:val="left"/>
      <w:pPr>
        <w:tabs>
          <w:tab w:val="num" w:pos="5040"/>
        </w:tabs>
        <w:ind w:left="5040" w:hanging="360"/>
      </w:pPr>
      <w:rPr>
        <w:rFonts w:ascii="Times New Roman" w:hAnsi="Times New Roman" w:hint="default"/>
      </w:rPr>
    </w:lvl>
    <w:lvl w:ilvl="7" w:tplc="D8D60ECA" w:tentative="1">
      <w:start w:val="1"/>
      <w:numFmt w:val="bullet"/>
      <w:lvlText w:val="•"/>
      <w:lvlJc w:val="left"/>
      <w:pPr>
        <w:tabs>
          <w:tab w:val="num" w:pos="5760"/>
        </w:tabs>
        <w:ind w:left="5760" w:hanging="360"/>
      </w:pPr>
      <w:rPr>
        <w:rFonts w:ascii="Times New Roman" w:hAnsi="Times New Roman" w:hint="default"/>
      </w:rPr>
    </w:lvl>
    <w:lvl w:ilvl="8" w:tplc="DE867C9A"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58CA7831"/>
    <w:multiLevelType w:val="hybridMultilevel"/>
    <w:tmpl w:val="E5F44684"/>
    <w:lvl w:ilvl="0" w:tplc="6F4AD726">
      <w:start w:val="1"/>
      <w:numFmt w:val="decimal"/>
      <w:lvlText w:val="%1."/>
      <w:lvlJc w:val="left"/>
      <w:pPr>
        <w:tabs>
          <w:tab w:val="num" w:pos="360"/>
        </w:tabs>
        <w:ind w:left="360" w:hanging="360"/>
      </w:pPr>
      <w:rPr>
        <w:rFonts w:hint="default"/>
        <w:b/>
        <w:i w:val="0"/>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 w15:restartNumberingAfterBreak="0">
    <w:nsid w:val="5B952D48"/>
    <w:multiLevelType w:val="hybridMultilevel"/>
    <w:tmpl w:val="C72EBC74"/>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5BB16580"/>
    <w:multiLevelType w:val="multilevel"/>
    <w:tmpl w:val="33F0F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C0D2C97"/>
    <w:multiLevelType w:val="hybridMultilevel"/>
    <w:tmpl w:val="33269BEC"/>
    <w:lvl w:ilvl="0" w:tplc="BEB2492A">
      <w:start w:val="1"/>
      <w:numFmt w:val="bullet"/>
      <w:lvlText w:val=""/>
      <w:lvlJc w:val="left"/>
      <w:pPr>
        <w:tabs>
          <w:tab w:val="num" w:pos="320"/>
        </w:tabs>
        <w:ind w:left="320" w:hanging="320"/>
      </w:pPr>
      <w:rPr>
        <w:rFonts w:ascii="Symbol" w:hAnsi="Symbol" w:hint="default"/>
      </w:rPr>
    </w:lvl>
    <w:lvl w:ilvl="1" w:tplc="04070001">
      <w:start w:val="1"/>
      <w:numFmt w:val="bullet"/>
      <w:lvlText w:val=""/>
      <w:lvlJc w:val="left"/>
      <w:pPr>
        <w:tabs>
          <w:tab w:val="num" w:pos="1080"/>
        </w:tabs>
        <w:ind w:left="1080" w:hanging="360"/>
      </w:pPr>
      <w:rPr>
        <w:rFonts w:ascii="Symbol" w:hAnsi="Symbol"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04757BC"/>
    <w:multiLevelType w:val="hybridMultilevel"/>
    <w:tmpl w:val="22A8E1D2"/>
    <w:lvl w:ilvl="0" w:tplc="F1027FAE">
      <w:start w:val="1"/>
      <w:numFmt w:val="bullet"/>
      <w:lvlText w:val="•"/>
      <w:lvlJc w:val="left"/>
      <w:pPr>
        <w:tabs>
          <w:tab w:val="num" w:pos="720"/>
        </w:tabs>
        <w:ind w:left="720" w:hanging="360"/>
      </w:pPr>
      <w:rPr>
        <w:rFonts w:ascii="Times New Roman" w:hAnsi="Times New Roman" w:hint="default"/>
      </w:rPr>
    </w:lvl>
    <w:lvl w:ilvl="1" w:tplc="9E1ADB28">
      <w:start w:val="181"/>
      <w:numFmt w:val="bullet"/>
      <w:lvlText w:val="•"/>
      <w:lvlJc w:val="left"/>
      <w:pPr>
        <w:tabs>
          <w:tab w:val="num" w:pos="1440"/>
        </w:tabs>
        <w:ind w:left="1440" w:hanging="360"/>
      </w:pPr>
      <w:rPr>
        <w:rFonts w:ascii="Times New Roman" w:hAnsi="Times New Roman" w:hint="default"/>
      </w:rPr>
    </w:lvl>
    <w:lvl w:ilvl="2" w:tplc="1666A06A">
      <w:start w:val="181"/>
      <w:numFmt w:val="bullet"/>
      <w:lvlText w:val="•"/>
      <w:lvlJc w:val="left"/>
      <w:pPr>
        <w:tabs>
          <w:tab w:val="num" w:pos="2160"/>
        </w:tabs>
        <w:ind w:left="2160" w:hanging="360"/>
      </w:pPr>
      <w:rPr>
        <w:rFonts w:ascii="Times New Roman" w:hAnsi="Times New Roman" w:hint="default"/>
      </w:rPr>
    </w:lvl>
    <w:lvl w:ilvl="3" w:tplc="B550387E" w:tentative="1">
      <w:start w:val="1"/>
      <w:numFmt w:val="bullet"/>
      <w:lvlText w:val="•"/>
      <w:lvlJc w:val="left"/>
      <w:pPr>
        <w:tabs>
          <w:tab w:val="num" w:pos="2880"/>
        </w:tabs>
        <w:ind w:left="2880" w:hanging="360"/>
      </w:pPr>
      <w:rPr>
        <w:rFonts w:ascii="Times New Roman" w:hAnsi="Times New Roman" w:hint="default"/>
      </w:rPr>
    </w:lvl>
    <w:lvl w:ilvl="4" w:tplc="B21E9DB8" w:tentative="1">
      <w:start w:val="1"/>
      <w:numFmt w:val="bullet"/>
      <w:lvlText w:val="•"/>
      <w:lvlJc w:val="left"/>
      <w:pPr>
        <w:tabs>
          <w:tab w:val="num" w:pos="3600"/>
        </w:tabs>
        <w:ind w:left="3600" w:hanging="360"/>
      </w:pPr>
      <w:rPr>
        <w:rFonts w:ascii="Times New Roman" w:hAnsi="Times New Roman" w:hint="default"/>
      </w:rPr>
    </w:lvl>
    <w:lvl w:ilvl="5" w:tplc="3A7ADAE6" w:tentative="1">
      <w:start w:val="1"/>
      <w:numFmt w:val="bullet"/>
      <w:lvlText w:val="•"/>
      <w:lvlJc w:val="left"/>
      <w:pPr>
        <w:tabs>
          <w:tab w:val="num" w:pos="4320"/>
        </w:tabs>
        <w:ind w:left="4320" w:hanging="360"/>
      </w:pPr>
      <w:rPr>
        <w:rFonts w:ascii="Times New Roman" w:hAnsi="Times New Roman" w:hint="default"/>
      </w:rPr>
    </w:lvl>
    <w:lvl w:ilvl="6" w:tplc="65886A1A" w:tentative="1">
      <w:start w:val="1"/>
      <w:numFmt w:val="bullet"/>
      <w:lvlText w:val="•"/>
      <w:lvlJc w:val="left"/>
      <w:pPr>
        <w:tabs>
          <w:tab w:val="num" w:pos="5040"/>
        </w:tabs>
        <w:ind w:left="5040" w:hanging="360"/>
      </w:pPr>
      <w:rPr>
        <w:rFonts w:ascii="Times New Roman" w:hAnsi="Times New Roman" w:hint="default"/>
      </w:rPr>
    </w:lvl>
    <w:lvl w:ilvl="7" w:tplc="C9C2B440" w:tentative="1">
      <w:start w:val="1"/>
      <w:numFmt w:val="bullet"/>
      <w:lvlText w:val="•"/>
      <w:lvlJc w:val="left"/>
      <w:pPr>
        <w:tabs>
          <w:tab w:val="num" w:pos="5760"/>
        </w:tabs>
        <w:ind w:left="5760" w:hanging="360"/>
      </w:pPr>
      <w:rPr>
        <w:rFonts w:ascii="Times New Roman" w:hAnsi="Times New Roman" w:hint="default"/>
      </w:rPr>
    </w:lvl>
    <w:lvl w:ilvl="8" w:tplc="7FA68B92"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608514C1"/>
    <w:multiLevelType w:val="multilevel"/>
    <w:tmpl w:val="C3FC4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091688F"/>
    <w:multiLevelType w:val="multilevel"/>
    <w:tmpl w:val="EDAEB19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2A80187"/>
    <w:multiLevelType w:val="hybridMultilevel"/>
    <w:tmpl w:val="51386B3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2F762EE"/>
    <w:multiLevelType w:val="multilevel"/>
    <w:tmpl w:val="0652C290"/>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PicBulletId w:val="4"/>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4F83E3F"/>
    <w:multiLevelType w:val="hybridMultilevel"/>
    <w:tmpl w:val="60785E1E"/>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653D155B"/>
    <w:multiLevelType w:val="hybridMultilevel"/>
    <w:tmpl w:val="CE4494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5EA037B"/>
    <w:multiLevelType w:val="hybridMultilevel"/>
    <w:tmpl w:val="8BB2B2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6FB766C"/>
    <w:multiLevelType w:val="hybridMultilevel"/>
    <w:tmpl w:val="9C700C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67F90EFA"/>
    <w:multiLevelType w:val="multilevel"/>
    <w:tmpl w:val="5E8E0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8A66B82"/>
    <w:multiLevelType w:val="multilevel"/>
    <w:tmpl w:val="6F381D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8F72069"/>
    <w:multiLevelType w:val="multilevel"/>
    <w:tmpl w:val="CDE699C2"/>
    <w:lvl w:ilvl="0">
      <w:start w:val="1"/>
      <w:numFmt w:val="decimal"/>
      <w:lvlText w:val="%1"/>
      <w:lvlJc w:val="left"/>
      <w:pPr>
        <w:tabs>
          <w:tab w:val="num" w:pos="350"/>
        </w:tabs>
        <w:ind w:left="350" w:hanging="350"/>
      </w:pPr>
      <w:rPr>
        <w:rFonts w:ascii="Arial Fett" w:hAnsi="Arial Fett" w:hint="default"/>
        <w:b/>
        <w:i w:val="0"/>
        <w:sz w:val="18"/>
        <w:szCs w:val="18"/>
      </w:rPr>
    </w:lvl>
    <w:lvl w:ilvl="1">
      <w:start w:val="1"/>
      <w:numFmt w:val="decimal"/>
      <w:lvlText w:val="%1.%2"/>
      <w:lvlJc w:val="left"/>
      <w:pPr>
        <w:tabs>
          <w:tab w:val="num" w:pos="1775"/>
        </w:tabs>
        <w:ind w:left="1775" w:hanging="782"/>
      </w:pPr>
      <w:rPr>
        <w:rFonts w:ascii="Arial Fett" w:hAnsi="Arial Fett" w:hint="default"/>
        <w:b/>
        <w:bCs w:val="0"/>
        <w:i w:val="0"/>
        <w:iCs w:val="0"/>
        <w:caps w:val="0"/>
        <w:smallCaps w:val="0"/>
        <w:strike w:val="0"/>
        <w:dstrike w:val="0"/>
        <w:noProof w:val="0"/>
        <w:vanish w:val="0"/>
        <w:color w:val="000000"/>
        <w:spacing w:val="0"/>
        <w:kern w:val="0"/>
        <w:position w:val="0"/>
        <w:sz w:val="18"/>
        <w:szCs w:val="18"/>
        <w:u w:val="none"/>
        <w:effect w:val="none"/>
        <w:vertAlign w:val="baseline"/>
        <w:em w:val="none"/>
        <w:specVanish w:val="0"/>
      </w:rPr>
    </w:lvl>
    <w:lvl w:ilvl="2">
      <w:start w:val="1"/>
      <w:numFmt w:val="decimal"/>
      <w:lvlText w:val="%1.%2.%3"/>
      <w:lvlJc w:val="left"/>
      <w:pPr>
        <w:tabs>
          <w:tab w:val="num" w:pos="1640"/>
        </w:tabs>
        <w:ind w:left="1640" w:hanging="1214"/>
      </w:pPr>
      <w:rPr>
        <w:b w:val="0"/>
        <w:bCs w:val="0"/>
        <w:i w:val="0"/>
        <w:iCs w:val="0"/>
        <w:caps w:val="0"/>
        <w:smallCaps w:val="0"/>
        <w:strike w:val="0"/>
        <w:dstrike w:val="0"/>
        <w:noProof w:val="0"/>
        <w:vanish w:val="0"/>
        <w:color w:val="000000"/>
        <w:spacing w:val="0"/>
        <w:kern w:val="0"/>
        <w:position w:val="0"/>
        <w:sz w:val="18"/>
        <w:szCs w:val="18"/>
        <w:u w:val="none"/>
        <w:effect w:val="none"/>
        <w:vertAlign w:val="baseline"/>
        <w:em w:val="none"/>
        <w:specVanish w:val="0"/>
      </w:rPr>
    </w:lvl>
    <w:lvl w:ilvl="3">
      <w:start w:val="1"/>
      <w:numFmt w:val="decimal"/>
      <w:lvlText w:val="%1.%2.%3.%4"/>
      <w:lvlJc w:val="left"/>
      <w:pPr>
        <w:tabs>
          <w:tab w:val="num" w:pos="1213"/>
        </w:tabs>
        <w:ind w:left="1213" w:hanging="1213"/>
      </w:pPr>
      <w:rPr>
        <w:rFonts w:ascii="Arial Fett" w:hAnsi="Arial Fett" w:hint="default"/>
        <w:b/>
        <w:bCs w:val="0"/>
        <w:i w:val="0"/>
        <w:iCs w:val="0"/>
        <w:caps w:val="0"/>
        <w:smallCaps w:val="0"/>
        <w:strike w:val="0"/>
        <w:dstrike w:val="0"/>
        <w:noProof w:val="0"/>
        <w:vanish w:val="0"/>
        <w:color w:val="000000"/>
        <w:spacing w:val="0"/>
        <w:kern w:val="0"/>
        <w:position w:val="0"/>
        <w:sz w:val="18"/>
        <w:szCs w:val="18"/>
        <w:u w:val="none"/>
        <w:effect w:val="none"/>
        <w:vertAlign w:val="baseline"/>
        <w:em w:val="none"/>
        <w:specVanish w:val="0"/>
      </w:rPr>
    </w:lvl>
    <w:lvl w:ilvl="4">
      <w:start w:val="1"/>
      <w:numFmt w:val="decimal"/>
      <w:lvlText w:val="%1.%2.%3.%4.%5"/>
      <w:lvlJc w:val="left"/>
      <w:pPr>
        <w:tabs>
          <w:tab w:val="num" w:pos="2510"/>
        </w:tabs>
        <w:ind w:left="2222" w:hanging="2222"/>
      </w:pPr>
      <w:rPr>
        <w:rFonts w:ascii="Arial Fett" w:hAnsi="Arial Fett" w:hint="default"/>
        <w:b/>
        <w:i w:val="0"/>
        <w:sz w:val="18"/>
        <w:szCs w:val="18"/>
      </w:rPr>
    </w:lvl>
    <w:lvl w:ilvl="5">
      <w:start w:val="1"/>
      <w:numFmt w:val="decimal"/>
      <w:lvlText w:val="%1.%2.%3.%4.%5.%6."/>
      <w:lvlJc w:val="left"/>
      <w:pPr>
        <w:tabs>
          <w:tab w:val="num" w:pos="2870"/>
        </w:tabs>
        <w:ind w:left="2726" w:hanging="2726"/>
      </w:pPr>
      <w:rPr>
        <w:rFonts w:ascii="Arial Fett" w:hAnsi="Arial Fett" w:hint="default"/>
        <w:b/>
        <w:i w:val="0"/>
        <w:sz w:val="18"/>
        <w:szCs w:val="18"/>
      </w:rPr>
    </w:lvl>
    <w:lvl w:ilvl="6">
      <w:start w:val="1"/>
      <w:numFmt w:val="decimal"/>
      <w:lvlText w:val="%1.%2.%3.%4.%5.%6.%7."/>
      <w:lvlJc w:val="left"/>
      <w:pPr>
        <w:tabs>
          <w:tab w:val="num" w:pos="3590"/>
        </w:tabs>
        <w:ind w:left="3230" w:hanging="3230"/>
      </w:pPr>
      <w:rPr>
        <w:rFonts w:ascii="Arial Fett" w:hAnsi="Arial Fett" w:hint="default"/>
        <w:b/>
        <w:i w:val="0"/>
        <w:sz w:val="18"/>
        <w:szCs w:val="18"/>
      </w:rPr>
    </w:lvl>
    <w:lvl w:ilvl="7">
      <w:start w:val="1"/>
      <w:numFmt w:val="decimal"/>
      <w:lvlText w:val="%1.%2.%3.%4.%5.%6.%7.%8."/>
      <w:lvlJc w:val="left"/>
      <w:pPr>
        <w:tabs>
          <w:tab w:val="num" w:pos="3950"/>
        </w:tabs>
        <w:ind w:left="3734" w:hanging="3734"/>
      </w:pPr>
      <w:rPr>
        <w:rFonts w:hint="default"/>
      </w:rPr>
    </w:lvl>
    <w:lvl w:ilvl="8">
      <w:start w:val="1"/>
      <w:numFmt w:val="decimal"/>
      <w:lvlText w:val="%1.%2.%3.%4.%5.%6.%7.%8.%9."/>
      <w:lvlJc w:val="left"/>
      <w:pPr>
        <w:tabs>
          <w:tab w:val="num" w:pos="4670"/>
        </w:tabs>
        <w:ind w:left="4310" w:hanging="4310"/>
      </w:pPr>
      <w:rPr>
        <w:rFonts w:hint="default"/>
      </w:rPr>
    </w:lvl>
  </w:abstractNum>
  <w:abstractNum w:abstractNumId="41" w15:restartNumberingAfterBreak="0">
    <w:nsid w:val="798D6315"/>
    <w:multiLevelType w:val="hybridMultilevel"/>
    <w:tmpl w:val="282A21E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82767199">
    <w:abstractNumId w:val="17"/>
  </w:num>
  <w:num w:numId="2" w16cid:durableId="1411729346">
    <w:abstractNumId w:val="10"/>
  </w:num>
  <w:num w:numId="3" w16cid:durableId="932010059">
    <w:abstractNumId w:val="28"/>
  </w:num>
  <w:num w:numId="4" w16cid:durableId="501435132">
    <w:abstractNumId w:val="18"/>
  </w:num>
  <w:num w:numId="5" w16cid:durableId="348800824">
    <w:abstractNumId w:val="11"/>
  </w:num>
  <w:num w:numId="6" w16cid:durableId="1648241496">
    <w:abstractNumId w:val="26"/>
  </w:num>
  <w:num w:numId="7" w16cid:durableId="142165887">
    <w:abstractNumId w:val="34"/>
  </w:num>
  <w:num w:numId="8" w16cid:durableId="941182180">
    <w:abstractNumId w:val="21"/>
  </w:num>
  <w:num w:numId="9" w16cid:durableId="1230075912">
    <w:abstractNumId w:val="1"/>
  </w:num>
  <w:num w:numId="10" w16cid:durableId="1860394204">
    <w:abstractNumId w:val="29"/>
  </w:num>
  <w:num w:numId="11" w16cid:durableId="739909119">
    <w:abstractNumId w:val="5"/>
  </w:num>
  <w:num w:numId="12" w16cid:durableId="1350763385">
    <w:abstractNumId w:val="24"/>
  </w:num>
  <w:num w:numId="13" w16cid:durableId="1025787910">
    <w:abstractNumId w:val="0"/>
  </w:num>
  <w:num w:numId="14" w16cid:durableId="461652903">
    <w:abstractNumId w:val="2"/>
  </w:num>
  <w:num w:numId="15" w16cid:durableId="1689985321">
    <w:abstractNumId w:val="25"/>
  </w:num>
  <w:num w:numId="16" w16cid:durableId="1292712975">
    <w:abstractNumId w:val="22"/>
  </w:num>
  <w:num w:numId="17" w16cid:durableId="863984575">
    <w:abstractNumId w:val="7"/>
  </w:num>
  <w:num w:numId="18" w16cid:durableId="1086850608">
    <w:abstractNumId w:val="9"/>
  </w:num>
  <w:num w:numId="19" w16cid:durableId="1558125681">
    <w:abstractNumId w:val="35"/>
  </w:num>
  <w:num w:numId="20" w16cid:durableId="313412136">
    <w:abstractNumId w:val="4"/>
  </w:num>
  <w:num w:numId="21" w16cid:durableId="529951436">
    <w:abstractNumId w:val="8"/>
  </w:num>
  <w:num w:numId="22" w16cid:durableId="1877161500">
    <w:abstractNumId w:val="16"/>
  </w:num>
  <w:num w:numId="23" w16cid:durableId="1929190273">
    <w:abstractNumId w:val="36"/>
  </w:num>
  <w:num w:numId="24" w16cid:durableId="1313951234">
    <w:abstractNumId w:val="15"/>
  </w:num>
  <w:num w:numId="25" w16cid:durableId="927734681">
    <w:abstractNumId w:val="31"/>
  </w:num>
  <w:num w:numId="26" w16cid:durableId="406614748">
    <w:abstractNumId w:val="3"/>
  </w:num>
  <w:num w:numId="27" w16cid:durableId="184634635">
    <w:abstractNumId w:val="32"/>
  </w:num>
  <w:num w:numId="28" w16cid:durableId="1614707395">
    <w:abstractNumId w:val="19"/>
  </w:num>
  <w:num w:numId="29" w16cid:durableId="730932915">
    <w:abstractNumId w:val="12"/>
  </w:num>
  <w:num w:numId="30" w16cid:durableId="752042894">
    <w:abstractNumId w:val="13"/>
  </w:num>
  <w:num w:numId="31" w16cid:durableId="1793867674">
    <w:abstractNumId w:val="27"/>
  </w:num>
  <w:num w:numId="32" w16cid:durableId="315889059">
    <w:abstractNumId w:val="30"/>
  </w:num>
  <w:num w:numId="33" w16cid:durableId="1369642307">
    <w:abstractNumId w:val="33"/>
  </w:num>
  <w:num w:numId="34" w16cid:durableId="1496921654">
    <w:abstractNumId w:val="39"/>
  </w:num>
  <w:num w:numId="35" w16cid:durableId="603735401">
    <w:abstractNumId w:val="38"/>
  </w:num>
  <w:num w:numId="36" w16cid:durableId="1597246480">
    <w:abstractNumId w:val="32"/>
  </w:num>
  <w:num w:numId="37" w16cid:durableId="1528060276">
    <w:abstractNumId w:val="4"/>
  </w:num>
  <w:num w:numId="38" w16cid:durableId="262302889">
    <w:abstractNumId w:val="38"/>
  </w:num>
  <w:num w:numId="39" w16cid:durableId="20678716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35225117">
    <w:abstractNumId w:val="7"/>
  </w:num>
  <w:num w:numId="41" w16cid:durableId="122963012">
    <w:abstractNumId w:val="40"/>
  </w:num>
  <w:num w:numId="42" w16cid:durableId="398752551">
    <w:abstractNumId w:val="7"/>
  </w:num>
  <w:num w:numId="43" w16cid:durableId="1655374904">
    <w:abstractNumId w:val="7"/>
  </w:num>
  <w:num w:numId="44" w16cid:durableId="1170753583">
    <w:abstractNumId w:val="7"/>
  </w:num>
  <w:num w:numId="45" w16cid:durableId="2042633385">
    <w:abstractNumId w:val="7"/>
  </w:num>
  <w:num w:numId="46" w16cid:durableId="8827867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08807234">
    <w:abstractNumId w:val="6"/>
  </w:num>
  <w:num w:numId="48" w16cid:durableId="1344280086">
    <w:abstractNumId w:val="7"/>
  </w:num>
  <w:num w:numId="49" w16cid:durableId="167629929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547176668">
    <w:abstractNumId w:val="23"/>
  </w:num>
  <w:num w:numId="51" w16cid:durableId="1223561322">
    <w:abstractNumId w:val="37"/>
  </w:num>
  <w:num w:numId="52" w16cid:durableId="337849627">
    <w:abstractNumId w:val="41"/>
  </w:num>
  <w:num w:numId="53" w16cid:durableId="1801266239">
    <w:abstractNumId w:val="14"/>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inger, Petra">
    <w15:presenceInfo w15:providerId="AD" w15:userId="S::petra.singer@bgrci.de::dfef05c3-963c-417c-8cbe-0f593cdfc9cf"/>
  </w15:person>
  <w15:person w15:author="Negelmann, Gunnar">
    <w15:presenceInfo w15:providerId="AD" w15:userId="S::Gunnar.Negelmann@bgrci.de::dc2034e7-4d9c-4b31-bbc0-9eeeb8bee69d"/>
  </w15:person>
  <w15:person w15:author="Beck, Michael">
    <w15:presenceInfo w15:providerId="AD" w15:userId="S::Michael.Beck@bgrci.de::e63034eb-d35c-49d0-840f-e0c58270024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autoHyphenation/>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5"/>
    <o:shapelayout v:ext="edit">
      <o:idmap v:ext="edit" data="1"/>
    </o:shapelayout>
  </w:hdrShapeDefault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FF1"/>
    <w:rsid w:val="00000BBB"/>
    <w:rsid w:val="00004E62"/>
    <w:rsid w:val="000120B7"/>
    <w:rsid w:val="000231D0"/>
    <w:rsid w:val="00037990"/>
    <w:rsid w:val="000536F8"/>
    <w:rsid w:val="000559E2"/>
    <w:rsid w:val="00063922"/>
    <w:rsid w:val="00070ACD"/>
    <w:rsid w:val="00076069"/>
    <w:rsid w:val="00076482"/>
    <w:rsid w:val="0008211B"/>
    <w:rsid w:val="000856E5"/>
    <w:rsid w:val="000945F0"/>
    <w:rsid w:val="000974F7"/>
    <w:rsid w:val="000A52C8"/>
    <w:rsid w:val="000A7205"/>
    <w:rsid w:val="000B19D9"/>
    <w:rsid w:val="000B5C7A"/>
    <w:rsid w:val="000C5DC6"/>
    <w:rsid w:val="000C5F91"/>
    <w:rsid w:val="000C7196"/>
    <w:rsid w:val="000C737F"/>
    <w:rsid w:val="000D53DB"/>
    <w:rsid w:val="000E02CA"/>
    <w:rsid w:val="000E6FF3"/>
    <w:rsid w:val="000F5CCE"/>
    <w:rsid w:val="000F5DA9"/>
    <w:rsid w:val="00105D65"/>
    <w:rsid w:val="001066D4"/>
    <w:rsid w:val="00106BAB"/>
    <w:rsid w:val="00107996"/>
    <w:rsid w:val="00111E22"/>
    <w:rsid w:val="00115E08"/>
    <w:rsid w:val="001537C5"/>
    <w:rsid w:val="001640E6"/>
    <w:rsid w:val="00172FD7"/>
    <w:rsid w:val="00175E6C"/>
    <w:rsid w:val="00176060"/>
    <w:rsid w:val="00181198"/>
    <w:rsid w:val="00185376"/>
    <w:rsid w:val="00191C87"/>
    <w:rsid w:val="00193089"/>
    <w:rsid w:val="001934D7"/>
    <w:rsid w:val="001953FF"/>
    <w:rsid w:val="001958FD"/>
    <w:rsid w:val="001972C9"/>
    <w:rsid w:val="001A6A80"/>
    <w:rsid w:val="001A7CAE"/>
    <w:rsid w:val="001B12F1"/>
    <w:rsid w:val="001B433D"/>
    <w:rsid w:val="001B696A"/>
    <w:rsid w:val="001D0A6E"/>
    <w:rsid w:val="001D25B8"/>
    <w:rsid w:val="001E61B9"/>
    <w:rsid w:val="001E690D"/>
    <w:rsid w:val="001E7155"/>
    <w:rsid w:val="00210093"/>
    <w:rsid w:val="00211F54"/>
    <w:rsid w:val="002169CF"/>
    <w:rsid w:val="00217DD4"/>
    <w:rsid w:val="0022666F"/>
    <w:rsid w:val="0023340C"/>
    <w:rsid w:val="002343F1"/>
    <w:rsid w:val="002356DE"/>
    <w:rsid w:val="002370CC"/>
    <w:rsid w:val="00240347"/>
    <w:rsid w:val="00250AD3"/>
    <w:rsid w:val="00250E7D"/>
    <w:rsid w:val="0025376E"/>
    <w:rsid w:val="00260238"/>
    <w:rsid w:val="00261195"/>
    <w:rsid w:val="00264024"/>
    <w:rsid w:val="00270990"/>
    <w:rsid w:val="00273F45"/>
    <w:rsid w:val="0027468A"/>
    <w:rsid w:val="00282850"/>
    <w:rsid w:val="00290054"/>
    <w:rsid w:val="00290194"/>
    <w:rsid w:val="0029121D"/>
    <w:rsid w:val="002A0A3F"/>
    <w:rsid w:val="002A2CEA"/>
    <w:rsid w:val="002A7614"/>
    <w:rsid w:val="002B4091"/>
    <w:rsid w:val="002C0B29"/>
    <w:rsid w:val="002C3055"/>
    <w:rsid w:val="002C6615"/>
    <w:rsid w:val="002E080D"/>
    <w:rsid w:val="002E0972"/>
    <w:rsid w:val="002E20BC"/>
    <w:rsid w:val="002E278A"/>
    <w:rsid w:val="002E5FE6"/>
    <w:rsid w:val="002F067A"/>
    <w:rsid w:val="002F1157"/>
    <w:rsid w:val="002F43D7"/>
    <w:rsid w:val="002F4D78"/>
    <w:rsid w:val="0031768C"/>
    <w:rsid w:val="003225DC"/>
    <w:rsid w:val="00322634"/>
    <w:rsid w:val="003373A7"/>
    <w:rsid w:val="003436EF"/>
    <w:rsid w:val="0034453A"/>
    <w:rsid w:val="00345985"/>
    <w:rsid w:val="00345E98"/>
    <w:rsid w:val="00346C90"/>
    <w:rsid w:val="00350368"/>
    <w:rsid w:val="0035064D"/>
    <w:rsid w:val="00353F1E"/>
    <w:rsid w:val="00354F36"/>
    <w:rsid w:val="00355A01"/>
    <w:rsid w:val="0035624F"/>
    <w:rsid w:val="00360638"/>
    <w:rsid w:val="00367E83"/>
    <w:rsid w:val="00371F82"/>
    <w:rsid w:val="0037230F"/>
    <w:rsid w:val="00374CD2"/>
    <w:rsid w:val="00375EBB"/>
    <w:rsid w:val="003878B3"/>
    <w:rsid w:val="003906ED"/>
    <w:rsid w:val="003946EF"/>
    <w:rsid w:val="00396332"/>
    <w:rsid w:val="00397DF6"/>
    <w:rsid w:val="003A140B"/>
    <w:rsid w:val="003B44E4"/>
    <w:rsid w:val="003B637D"/>
    <w:rsid w:val="003C60B8"/>
    <w:rsid w:val="003C7723"/>
    <w:rsid w:val="003D07F4"/>
    <w:rsid w:val="003D15D9"/>
    <w:rsid w:val="003D550F"/>
    <w:rsid w:val="003D77A2"/>
    <w:rsid w:val="003E0951"/>
    <w:rsid w:val="003E2F46"/>
    <w:rsid w:val="003E419E"/>
    <w:rsid w:val="003E57DA"/>
    <w:rsid w:val="003F0844"/>
    <w:rsid w:val="003F18CF"/>
    <w:rsid w:val="0040177A"/>
    <w:rsid w:val="00407586"/>
    <w:rsid w:val="00407971"/>
    <w:rsid w:val="004136E4"/>
    <w:rsid w:val="00416937"/>
    <w:rsid w:val="00416C7B"/>
    <w:rsid w:val="0042290E"/>
    <w:rsid w:val="00422FC1"/>
    <w:rsid w:val="00425ABD"/>
    <w:rsid w:val="00427475"/>
    <w:rsid w:val="00430292"/>
    <w:rsid w:val="00432704"/>
    <w:rsid w:val="004402D2"/>
    <w:rsid w:val="00450D7D"/>
    <w:rsid w:val="00453DE7"/>
    <w:rsid w:val="004562E5"/>
    <w:rsid w:val="00460366"/>
    <w:rsid w:val="00462797"/>
    <w:rsid w:val="00473467"/>
    <w:rsid w:val="0047460E"/>
    <w:rsid w:val="004752E4"/>
    <w:rsid w:val="00477B26"/>
    <w:rsid w:val="00477C99"/>
    <w:rsid w:val="00477DBA"/>
    <w:rsid w:val="00480753"/>
    <w:rsid w:val="00481250"/>
    <w:rsid w:val="00483E2B"/>
    <w:rsid w:val="004A322C"/>
    <w:rsid w:val="004A7AD5"/>
    <w:rsid w:val="004A7BF4"/>
    <w:rsid w:val="004C332E"/>
    <w:rsid w:val="004C5FA9"/>
    <w:rsid w:val="004C71A0"/>
    <w:rsid w:val="004D4AFD"/>
    <w:rsid w:val="004D618D"/>
    <w:rsid w:val="004D6269"/>
    <w:rsid w:val="004E06E9"/>
    <w:rsid w:val="004E3243"/>
    <w:rsid w:val="004E35E8"/>
    <w:rsid w:val="004F3226"/>
    <w:rsid w:val="004F4933"/>
    <w:rsid w:val="00522650"/>
    <w:rsid w:val="00524F3B"/>
    <w:rsid w:val="005331F8"/>
    <w:rsid w:val="0053450D"/>
    <w:rsid w:val="005354B5"/>
    <w:rsid w:val="00535AB2"/>
    <w:rsid w:val="00537B1D"/>
    <w:rsid w:val="00537EDF"/>
    <w:rsid w:val="0054158B"/>
    <w:rsid w:val="005417D5"/>
    <w:rsid w:val="00543C90"/>
    <w:rsid w:val="005442B9"/>
    <w:rsid w:val="00546843"/>
    <w:rsid w:val="0055279E"/>
    <w:rsid w:val="00553265"/>
    <w:rsid w:val="00561878"/>
    <w:rsid w:val="0056370E"/>
    <w:rsid w:val="00563D9F"/>
    <w:rsid w:val="00567CD8"/>
    <w:rsid w:val="0057259F"/>
    <w:rsid w:val="005731D1"/>
    <w:rsid w:val="005752A5"/>
    <w:rsid w:val="00576905"/>
    <w:rsid w:val="00583032"/>
    <w:rsid w:val="00584688"/>
    <w:rsid w:val="00584D3E"/>
    <w:rsid w:val="005867CC"/>
    <w:rsid w:val="005873D5"/>
    <w:rsid w:val="0059027C"/>
    <w:rsid w:val="0059132B"/>
    <w:rsid w:val="005925AC"/>
    <w:rsid w:val="00595F0C"/>
    <w:rsid w:val="005A4C9A"/>
    <w:rsid w:val="005B004F"/>
    <w:rsid w:val="005B2559"/>
    <w:rsid w:val="005C5A86"/>
    <w:rsid w:val="005C63AF"/>
    <w:rsid w:val="005C68FF"/>
    <w:rsid w:val="005C6E35"/>
    <w:rsid w:val="005D42BD"/>
    <w:rsid w:val="005D53D6"/>
    <w:rsid w:val="005E23F3"/>
    <w:rsid w:val="005E28E0"/>
    <w:rsid w:val="005E469D"/>
    <w:rsid w:val="005E693E"/>
    <w:rsid w:val="005F16DB"/>
    <w:rsid w:val="005F5948"/>
    <w:rsid w:val="005F704E"/>
    <w:rsid w:val="00607458"/>
    <w:rsid w:val="006118FF"/>
    <w:rsid w:val="006171E4"/>
    <w:rsid w:val="006177DA"/>
    <w:rsid w:val="00621C0E"/>
    <w:rsid w:val="00623CFB"/>
    <w:rsid w:val="00623ED9"/>
    <w:rsid w:val="0062732A"/>
    <w:rsid w:val="0063278D"/>
    <w:rsid w:val="00633308"/>
    <w:rsid w:val="00641BB3"/>
    <w:rsid w:val="00642A5D"/>
    <w:rsid w:val="00642EAA"/>
    <w:rsid w:val="00644971"/>
    <w:rsid w:val="00645952"/>
    <w:rsid w:val="00646496"/>
    <w:rsid w:val="00647160"/>
    <w:rsid w:val="00647D84"/>
    <w:rsid w:val="0065218D"/>
    <w:rsid w:val="0065409C"/>
    <w:rsid w:val="00660A7B"/>
    <w:rsid w:val="006624F7"/>
    <w:rsid w:val="0066638F"/>
    <w:rsid w:val="00667A4A"/>
    <w:rsid w:val="00667FC7"/>
    <w:rsid w:val="00675A35"/>
    <w:rsid w:val="00675CB6"/>
    <w:rsid w:val="00683BC8"/>
    <w:rsid w:val="00690797"/>
    <w:rsid w:val="0069182B"/>
    <w:rsid w:val="0069294D"/>
    <w:rsid w:val="00695C59"/>
    <w:rsid w:val="00697F65"/>
    <w:rsid w:val="006A23E7"/>
    <w:rsid w:val="006A6DC3"/>
    <w:rsid w:val="006A7C0D"/>
    <w:rsid w:val="006B2442"/>
    <w:rsid w:val="006B7741"/>
    <w:rsid w:val="006C66E4"/>
    <w:rsid w:val="006D6813"/>
    <w:rsid w:val="006D7407"/>
    <w:rsid w:val="006E3305"/>
    <w:rsid w:val="00700B76"/>
    <w:rsid w:val="00702801"/>
    <w:rsid w:val="0070751E"/>
    <w:rsid w:val="00715C92"/>
    <w:rsid w:val="00721CF0"/>
    <w:rsid w:val="00730A57"/>
    <w:rsid w:val="00731F98"/>
    <w:rsid w:val="00734DDF"/>
    <w:rsid w:val="0073524F"/>
    <w:rsid w:val="00736CEF"/>
    <w:rsid w:val="0074230C"/>
    <w:rsid w:val="007433C8"/>
    <w:rsid w:val="007443DA"/>
    <w:rsid w:val="007449B0"/>
    <w:rsid w:val="007625D1"/>
    <w:rsid w:val="00764FF5"/>
    <w:rsid w:val="00770646"/>
    <w:rsid w:val="00774D11"/>
    <w:rsid w:val="0077595F"/>
    <w:rsid w:val="0078063D"/>
    <w:rsid w:val="00785EF2"/>
    <w:rsid w:val="0079655D"/>
    <w:rsid w:val="00796A1E"/>
    <w:rsid w:val="007B345B"/>
    <w:rsid w:val="007B5FFC"/>
    <w:rsid w:val="007B7253"/>
    <w:rsid w:val="007C14B3"/>
    <w:rsid w:val="007C4F4E"/>
    <w:rsid w:val="007C5864"/>
    <w:rsid w:val="007D1355"/>
    <w:rsid w:val="007D257E"/>
    <w:rsid w:val="007E12CA"/>
    <w:rsid w:val="007E25FD"/>
    <w:rsid w:val="007E7091"/>
    <w:rsid w:val="007F2E0C"/>
    <w:rsid w:val="007F44BC"/>
    <w:rsid w:val="007F4616"/>
    <w:rsid w:val="007F4852"/>
    <w:rsid w:val="0080160C"/>
    <w:rsid w:val="00807293"/>
    <w:rsid w:val="00815234"/>
    <w:rsid w:val="0082008F"/>
    <w:rsid w:val="008337B1"/>
    <w:rsid w:val="00834750"/>
    <w:rsid w:val="00836AD2"/>
    <w:rsid w:val="00840B3D"/>
    <w:rsid w:val="00840CA6"/>
    <w:rsid w:val="00842239"/>
    <w:rsid w:val="00842845"/>
    <w:rsid w:val="00847376"/>
    <w:rsid w:val="008510C0"/>
    <w:rsid w:val="00851A5C"/>
    <w:rsid w:val="00865E8A"/>
    <w:rsid w:val="008734A8"/>
    <w:rsid w:val="008805EA"/>
    <w:rsid w:val="00880F8F"/>
    <w:rsid w:val="00880FCD"/>
    <w:rsid w:val="008863E1"/>
    <w:rsid w:val="00887338"/>
    <w:rsid w:val="0089690A"/>
    <w:rsid w:val="008A76F8"/>
    <w:rsid w:val="008A7AC4"/>
    <w:rsid w:val="008A7C60"/>
    <w:rsid w:val="008B1958"/>
    <w:rsid w:val="008B6BDB"/>
    <w:rsid w:val="008C1519"/>
    <w:rsid w:val="008C6FEF"/>
    <w:rsid w:val="008C71A1"/>
    <w:rsid w:val="008D43E7"/>
    <w:rsid w:val="008E4901"/>
    <w:rsid w:val="008E583A"/>
    <w:rsid w:val="008F2224"/>
    <w:rsid w:val="00900A1C"/>
    <w:rsid w:val="00905095"/>
    <w:rsid w:val="00907419"/>
    <w:rsid w:val="0091739F"/>
    <w:rsid w:val="00917C53"/>
    <w:rsid w:val="00922011"/>
    <w:rsid w:val="0092248A"/>
    <w:rsid w:val="00924475"/>
    <w:rsid w:val="00925A72"/>
    <w:rsid w:val="0092727C"/>
    <w:rsid w:val="00945D5E"/>
    <w:rsid w:val="0094651B"/>
    <w:rsid w:val="00950AD7"/>
    <w:rsid w:val="00951287"/>
    <w:rsid w:val="0095337A"/>
    <w:rsid w:val="00953DB8"/>
    <w:rsid w:val="0096350B"/>
    <w:rsid w:val="00964988"/>
    <w:rsid w:val="00967D8D"/>
    <w:rsid w:val="00970C06"/>
    <w:rsid w:val="00971479"/>
    <w:rsid w:val="009722E9"/>
    <w:rsid w:val="0097529A"/>
    <w:rsid w:val="009773FA"/>
    <w:rsid w:val="00985FC1"/>
    <w:rsid w:val="00990F89"/>
    <w:rsid w:val="009922E4"/>
    <w:rsid w:val="009A18A1"/>
    <w:rsid w:val="009A5427"/>
    <w:rsid w:val="009A5456"/>
    <w:rsid w:val="009B3F04"/>
    <w:rsid w:val="009B4B62"/>
    <w:rsid w:val="009C2C61"/>
    <w:rsid w:val="009C6D05"/>
    <w:rsid w:val="009C7549"/>
    <w:rsid w:val="009D03D9"/>
    <w:rsid w:val="009D228D"/>
    <w:rsid w:val="009D54EF"/>
    <w:rsid w:val="009D71EC"/>
    <w:rsid w:val="009F3F85"/>
    <w:rsid w:val="009F5B07"/>
    <w:rsid w:val="009F7614"/>
    <w:rsid w:val="00A03ED8"/>
    <w:rsid w:val="00A043F2"/>
    <w:rsid w:val="00A1287D"/>
    <w:rsid w:val="00A13B44"/>
    <w:rsid w:val="00A15309"/>
    <w:rsid w:val="00A162E4"/>
    <w:rsid w:val="00A16593"/>
    <w:rsid w:val="00A20DA0"/>
    <w:rsid w:val="00A2133F"/>
    <w:rsid w:val="00A215A4"/>
    <w:rsid w:val="00A25950"/>
    <w:rsid w:val="00A32D72"/>
    <w:rsid w:val="00A43899"/>
    <w:rsid w:val="00A53EE6"/>
    <w:rsid w:val="00A549DC"/>
    <w:rsid w:val="00A5547D"/>
    <w:rsid w:val="00A57BF6"/>
    <w:rsid w:val="00A623FE"/>
    <w:rsid w:val="00A62F7D"/>
    <w:rsid w:val="00A73AAF"/>
    <w:rsid w:val="00A80309"/>
    <w:rsid w:val="00A80E02"/>
    <w:rsid w:val="00A80FD6"/>
    <w:rsid w:val="00A8521F"/>
    <w:rsid w:val="00A864A8"/>
    <w:rsid w:val="00A90AF6"/>
    <w:rsid w:val="00AA33A4"/>
    <w:rsid w:val="00AB4962"/>
    <w:rsid w:val="00AC0A56"/>
    <w:rsid w:val="00AC71B4"/>
    <w:rsid w:val="00AD232C"/>
    <w:rsid w:val="00AD6147"/>
    <w:rsid w:val="00AD76CB"/>
    <w:rsid w:val="00AE28C4"/>
    <w:rsid w:val="00AE519A"/>
    <w:rsid w:val="00AE76B5"/>
    <w:rsid w:val="00AE7C55"/>
    <w:rsid w:val="00AF1B11"/>
    <w:rsid w:val="00AF4562"/>
    <w:rsid w:val="00B022FC"/>
    <w:rsid w:val="00B02882"/>
    <w:rsid w:val="00B02F53"/>
    <w:rsid w:val="00B03FEB"/>
    <w:rsid w:val="00B045A0"/>
    <w:rsid w:val="00B04CA4"/>
    <w:rsid w:val="00B056D3"/>
    <w:rsid w:val="00B06419"/>
    <w:rsid w:val="00B1245F"/>
    <w:rsid w:val="00B13233"/>
    <w:rsid w:val="00B175CA"/>
    <w:rsid w:val="00B20B09"/>
    <w:rsid w:val="00B23288"/>
    <w:rsid w:val="00B26474"/>
    <w:rsid w:val="00B277EB"/>
    <w:rsid w:val="00B35CAA"/>
    <w:rsid w:val="00B35E43"/>
    <w:rsid w:val="00B4024F"/>
    <w:rsid w:val="00B43572"/>
    <w:rsid w:val="00B4560E"/>
    <w:rsid w:val="00B468CE"/>
    <w:rsid w:val="00B50181"/>
    <w:rsid w:val="00B51F9A"/>
    <w:rsid w:val="00B66158"/>
    <w:rsid w:val="00B66F2E"/>
    <w:rsid w:val="00B74A9F"/>
    <w:rsid w:val="00B76694"/>
    <w:rsid w:val="00B902FB"/>
    <w:rsid w:val="00BA0D58"/>
    <w:rsid w:val="00BA41A3"/>
    <w:rsid w:val="00BA4818"/>
    <w:rsid w:val="00BA6617"/>
    <w:rsid w:val="00BB0AC3"/>
    <w:rsid w:val="00BB0C64"/>
    <w:rsid w:val="00BB0FF5"/>
    <w:rsid w:val="00BB21D4"/>
    <w:rsid w:val="00BB4A6F"/>
    <w:rsid w:val="00BC292B"/>
    <w:rsid w:val="00BC4002"/>
    <w:rsid w:val="00BC564D"/>
    <w:rsid w:val="00BD21CD"/>
    <w:rsid w:val="00BD2FF1"/>
    <w:rsid w:val="00BD6AA9"/>
    <w:rsid w:val="00BE0D6C"/>
    <w:rsid w:val="00BF4684"/>
    <w:rsid w:val="00BF6FA7"/>
    <w:rsid w:val="00C123F4"/>
    <w:rsid w:val="00C130C3"/>
    <w:rsid w:val="00C16BAB"/>
    <w:rsid w:val="00C234D5"/>
    <w:rsid w:val="00C26B28"/>
    <w:rsid w:val="00C33B1E"/>
    <w:rsid w:val="00C34632"/>
    <w:rsid w:val="00C3684A"/>
    <w:rsid w:val="00C407C4"/>
    <w:rsid w:val="00C40A7B"/>
    <w:rsid w:val="00C4190C"/>
    <w:rsid w:val="00C43078"/>
    <w:rsid w:val="00C44A41"/>
    <w:rsid w:val="00C45B0C"/>
    <w:rsid w:val="00C536E8"/>
    <w:rsid w:val="00C5563C"/>
    <w:rsid w:val="00C56893"/>
    <w:rsid w:val="00C61C24"/>
    <w:rsid w:val="00C67394"/>
    <w:rsid w:val="00C72817"/>
    <w:rsid w:val="00C81929"/>
    <w:rsid w:val="00C81A61"/>
    <w:rsid w:val="00C9162B"/>
    <w:rsid w:val="00C944DF"/>
    <w:rsid w:val="00C954D3"/>
    <w:rsid w:val="00C96F46"/>
    <w:rsid w:val="00C97C0A"/>
    <w:rsid w:val="00CA14B1"/>
    <w:rsid w:val="00CA484C"/>
    <w:rsid w:val="00CA7A0C"/>
    <w:rsid w:val="00CB0857"/>
    <w:rsid w:val="00CB4F7B"/>
    <w:rsid w:val="00CB54F8"/>
    <w:rsid w:val="00CB67E9"/>
    <w:rsid w:val="00CC0C37"/>
    <w:rsid w:val="00CC19DF"/>
    <w:rsid w:val="00CC3D92"/>
    <w:rsid w:val="00CC5087"/>
    <w:rsid w:val="00CC6267"/>
    <w:rsid w:val="00CC76F9"/>
    <w:rsid w:val="00CD3BD4"/>
    <w:rsid w:val="00CD3DA5"/>
    <w:rsid w:val="00CE0B26"/>
    <w:rsid w:val="00CE191D"/>
    <w:rsid w:val="00CE3C8E"/>
    <w:rsid w:val="00CE517B"/>
    <w:rsid w:val="00CE6243"/>
    <w:rsid w:val="00D012A3"/>
    <w:rsid w:val="00D11C86"/>
    <w:rsid w:val="00D16371"/>
    <w:rsid w:val="00D23005"/>
    <w:rsid w:val="00D26F08"/>
    <w:rsid w:val="00D27361"/>
    <w:rsid w:val="00D27816"/>
    <w:rsid w:val="00D30676"/>
    <w:rsid w:val="00D3207E"/>
    <w:rsid w:val="00D32538"/>
    <w:rsid w:val="00D32E45"/>
    <w:rsid w:val="00D35DA0"/>
    <w:rsid w:val="00D37938"/>
    <w:rsid w:val="00D425AA"/>
    <w:rsid w:val="00D44E7F"/>
    <w:rsid w:val="00D46919"/>
    <w:rsid w:val="00D62F77"/>
    <w:rsid w:val="00D63381"/>
    <w:rsid w:val="00D64E09"/>
    <w:rsid w:val="00D70599"/>
    <w:rsid w:val="00D76945"/>
    <w:rsid w:val="00D80319"/>
    <w:rsid w:val="00D80F43"/>
    <w:rsid w:val="00D844DA"/>
    <w:rsid w:val="00D92A03"/>
    <w:rsid w:val="00DA75E6"/>
    <w:rsid w:val="00DB56C3"/>
    <w:rsid w:val="00DB7952"/>
    <w:rsid w:val="00DC720B"/>
    <w:rsid w:val="00DD0040"/>
    <w:rsid w:val="00DD4EAA"/>
    <w:rsid w:val="00DD532A"/>
    <w:rsid w:val="00DE2AD5"/>
    <w:rsid w:val="00DE2BF4"/>
    <w:rsid w:val="00DE7E07"/>
    <w:rsid w:val="00DF3312"/>
    <w:rsid w:val="00DF5DA8"/>
    <w:rsid w:val="00DF7491"/>
    <w:rsid w:val="00E0572F"/>
    <w:rsid w:val="00E114D3"/>
    <w:rsid w:val="00E23618"/>
    <w:rsid w:val="00E24A69"/>
    <w:rsid w:val="00E426F3"/>
    <w:rsid w:val="00E51872"/>
    <w:rsid w:val="00E526BD"/>
    <w:rsid w:val="00E5323D"/>
    <w:rsid w:val="00E54BFC"/>
    <w:rsid w:val="00E55E7A"/>
    <w:rsid w:val="00E61291"/>
    <w:rsid w:val="00E62149"/>
    <w:rsid w:val="00E66253"/>
    <w:rsid w:val="00E81816"/>
    <w:rsid w:val="00E84BB0"/>
    <w:rsid w:val="00E85947"/>
    <w:rsid w:val="00E86696"/>
    <w:rsid w:val="00E91C21"/>
    <w:rsid w:val="00E97BB1"/>
    <w:rsid w:val="00EA5674"/>
    <w:rsid w:val="00EA7791"/>
    <w:rsid w:val="00EB33D5"/>
    <w:rsid w:val="00EC4E8A"/>
    <w:rsid w:val="00ED0415"/>
    <w:rsid w:val="00ED410A"/>
    <w:rsid w:val="00ED7010"/>
    <w:rsid w:val="00EE1795"/>
    <w:rsid w:val="00EE2E9E"/>
    <w:rsid w:val="00F01496"/>
    <w:rsid w:val="00F015DB"/>
    <w:rsid w:val="00F053AC"/>
    <w:rsid w:val="00F14FD1"/>
    <w:rsid w:val="00F1785E"/>
    <w:rsid w:val="00F33069"/>
    <w:rsid w:val="00F348C5"/>
    <w:rsid w:val="00F448D7"/>
    <w:rsid w:val="00F50C2C"/>
    <w:rsid w:val="00F5177E"/>
    <w:rsid w:val="00F55CE8"/>
    <w:rsid w:val="00F57995"/>
    <w:rsid w:val="00F638D2"/>
    <w:rsid w:val="00F66BF3"/>
    <w:rsid w:val="00F73CA7"/>
    <w:rsid w:val="00F80ACA"/>
    <w:rsid w:val="00F85C72"/>
    <w:rsid w:val="00FA0860"/>
    <w:rsid w:val="00FA1CF3"/>
    <w:rsid w:val="00FA1EBD"/>
    <w:rsid w:val="00FA39DD"/>
    <w:rsid w:val="00FA64CA"/>
    <w:rsid w:val="00FA6F80"/>
    <w:rsid w:val="00FA7E95"/>
    <w:rsid w:val="00FB1C59"/>
    <w:rsid w:val="00FB48A1"/>
    <w:rsid w:val="00FC1500"/>
    <w:rsid w:val="00FD3F3A"/>
    <w:rsid w:val="00FD5CD0"/>
    <w:rsid w:val="00FE1190"/>
    <w:rsid w:val="00FE3FF8"/>
    <w:rsid w:val="00FE43ED"/>
    <w:rsid w:val="00FE6F5D"/>
    <w:rsid w:val="00FE73D2"/>
    <w:rsid w:val="00FE7EBB"/>
    <w:rsid w:val="00FF25F6"/>
    <w:rsid w:val="00FF6A9A"/>
    <w:rsid w:val="00FF7C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shapelayout>
  </w:shapeDefaults>
  <w:decimalSymbol w:val=","/>
  <w:listSeparator w:val=";"/>
  <w14:docId w14:val="64A18DFC"/>
  <w15:chartTrackingRefBased/>
  <w15:docId w15:val="{D068389C-B37A-4ECB-8BF9-FA6260385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60A7B"/>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qFormat/>
    <w:rsid w:val="00660A7B"/>
    <w:pPr>
      <w:keepNext/>
      <w:numPr>
        <w:numId w:val="48"/>
      </w:numPr>
      <w:outlineLvl w:val="0"/>
    </w:pPr>
    <w:rPr>
      <w:b/>
      <w:iCs/>
    </w:rPr>
  </w:style>
  <w:style w:type="paragraph" w:styleId="berschrift2">
    <w:name w:val="heading 2"/>
    <w:basedOn w:val="Standard"/>
    <w:next w:val="Standard"/>
    <w:qFormat/>
    <w:rsid w:val="00660A7B"/>
    <w:pPr>
      <w:keepNext/>
      <w:numPr>
        <w:ilvl w:val="1"/>
        <w:numId w:val="48"/>
      </w:numPr>
      <w:outlineLvl w:val="1"/>
    </w:pPr>
    <w:rPr>
      <w:b/>
      <w:bCs/>
    </w:rPr>
  </w:style>
  <w:style w:type="paragraph" w:styleId="berschrift3">
    <w:name w:val="heading 3"/>
    <w:basedOn w:val="Standard"/>
    <w:next w:val="Standard"/>
    <w:qFormat/>
    <w:pPr>
      <w:keepNext/>
      <w:numPr>
        <w:ilvl w:val="2"/>
        <w:numId w:val="48"/>
      </w:numPr>
      <w:spacing w:line="300" w:lineRule="exact"/>
      <w:outlineLvl w:val="2"/>
    </w:pPr>
    <w:rPr>
      <w:rFonts w:cs="Arial"/>
      <w:b/>
      <w:bCs/>
      <w:lang w:val="en-GB"/>
    </w:rPr>
  </w:style>
  <w:style w:type="paragraph" w:styleId="berschrift4">
    <w:name w:val="heading 4"/>
    <w:basedOn w:val="Standard"/>
    <w:next w:val="Standard"/>
    <w:link w:val="berschrift4Zchn"/>
    <w:unhideWhenUsed/>
    <w:qFormat/>
    <w:rsid w:val="00CA14B1"/>
    <w:pPr>
      <w:keepNext/>
      <w:numPr>
        <w:ilvl w:val="3"/>
        <w:numId w:val="48"/>
      </w:numPr>
      <w:spacing w:before="240" w:after="60"/>
      <w:outlineLvl w:val="3"/>
    </w:pPr>
    <w:rPr>
      <w:b/>
      <w:bCs/>
      <w:szCs w:val="28"/>
    </w:rPr>
  </w:style>
  <w:style w:type="paragraph" w:styleId="berschrift5">
    <w:name w:val="heading 5"/>
    <w:basedOn w:val="Standard"/>
    <w:next w:val="Standard"/>
    <w:link w:val="berschrift5Zchn"/>
    <w:semiHidden/>
    <w:unhideWhenUsed/>
    <w:qFormat/>
    <w:rsid w:val="00660A7B"/>
    <w:pPr>
      <w:numPr>
        <w:ilvl w:val="4"/>
        <w:numId w:val="48"/>
      </w:numPr>
      <w:spacing w:before="240" w:after="60"/>
      <w:outlineLvl w:val="4"/>
    </w:pPr>
    <w:rPr>
      <w:rFonts w:ascii="Calibri" w:hAnsi="Calibri"/>
      <w:b/>
      <w:bCs/>
      <w:i/>
      <w:iCs/>
      <w:sz w:val="26"/>
      <w:szCs w:val="26"/>
    </w:rPr>
  </w:style>
  <w:style w:type="paragraph" w:styleId="berschrift6">
    <w:name w:val="heading 6"/>
    <w:basedOn w:val="Standard"/>
    <w:next w:val="Standard"/>
    <w:link w:val="berschrift6Zchn"/>
    <w:semiHidden/>
    <w:unhideWhenUsed/>
    <w:qFormat/>
    <w:rsid w:val="00660A7B"/>
    <w:pPr>
      <w:numPr>
        <w:ilvl w:val="5"/>
        <w:numId w:val="48"/>
      </w:numPr>
      <w:spacing w:before="240" w:after="60"/>
      <w:outlineLvl w:val="5"/>
    </w:pPr>
    <w:rPr>
      <w:rFonts w:ascii="Calibri" w:hAnsi="Calibri"/>
      <w:b/>
      <w:bCs/>
      <w:szCs w:val="22"/>
    </w:rPr>
  </w:style>
  <w:style w:type="paragraph" w:styleId="berschrift7">
    <w:name w:val="heading 7"/>
    <w:basedOn w:val="Standard"/>
    <w:next w:val="Standard"/>
    <w:link w:val="berschrift7Zchn"/>
    <w:semiHidden/>
    <w:unhideWhenUsed/>
    <w:qFormat/>
    <w:rsid w:val="00660A7B"/>
    <w:pPr>
      <w:numPr>
        <w:ilvl w:val="6"/>
        <w:numId w:val="48"/>
      </w:numPr>
      <w:spacing w:before="240" w:after="60"/>
      <w:outlineLvl w:val="6"/>
    </w:pPr>
    <w:rPr>
      <w:rFonts w:ascii="Calibri" w:hAnsi="Calibri"/>
      <w:szCs w:val="24"/>
    </w:rPr>
  </w:style>
  <w:style w:type="paragraph" w:styleId="berschrift8">
    <w:name w:val="heading 8"/>
    <w:basedOn w:val="Standard"/>
    <w:next w:val="Standard"/>
    <w:link w:val="berschrift8Zchn"/>
    <w:semiHidden/>
    <w:unhideWhenUsed/>
    <w:qFormat/>
    <w:rsid w:val="00660A7B"/>
    <w:pPr>
      <w:numPr>
        <w:ilvl w:val="7"/>
        <w:numId w:val="48"/>
      </w:numPr>
      <w:spacing w:before="240" w:after="60"/>
      <w:outlineLvl w:val="7"/>
    </w:pPr>
    <w:rPr>
      <w:rFonts w:ascii="Calibri" w:hAnsi="Calibri"/>
      <w:i/>
      <w:iCs/>
      <w:szCs w:val="24"/>
    </w:rPr>
  </w:style>
  <w:style w:type="paragraph" w:styleId="berschrift9">
    <w:name w:val="heading 9"/>
    <w:basedOn w:val="Standard"/>
    <w:next w:val="Standard"/>
    <w:link w:val="berschrift9Zchn"/>
    <w:semiHidden/>
    <w:unhideWhenUsed/>
    <w:qFormat/>
    <w:rsid w:val="00660A7B"/>
    <w:pPr>
      <w:numPr>
        <w:ilvl w:val="8"/>
        <w:numId w:val="48"/>
      </w:numPr>
      <w:spacing w:before="240" w:after="60"/>
      <w:outlineLvl w:val="8"/>
    </w:pPr>
    <w:rPr>
      <w:rFonts w:ascii="Calibri Light" w:hAnsi="Calibri Light"/>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Umschlagadresse">
    <w:name w:val="envelope address"/>
    <w:basedOn w:val="Standard"/>
    <w:pPr>
      <w:framePr w:w="7938" w:h="1985" w:hRule="exact" w:hSpace="141" w:wrap="auto" w:hAnchor="page" w:xAlign="center" w:yAlign="bottom"/>
      <w:ind w:left="2835"/>
    </w:pPr>
  </w:style>
  <w:style w:type="paragraph" w:styleId="Umschlagabsenderadresse">
    <w:name w:val="envelope return"/>
    <w:basedOn w:val="Standard"/>
    <w:rPr>
      <w:sz w:val="20"/>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customStyle="1" w:styleId="H4">
    <w:name w:val="H4"/>
    <w:basedOn w:val="Standard"/>
    <w:next w:val="Standard"/>
    <w:pPr>
      <w:keepNext/>
      <w:overflowPunct/>
      <w:spacing w:before="100" w:after="100"/>
      <w:textAlignment w:val="auto"/>
      <w:outlineLvl w:val="4"/>
    </w:pPr>
    <w:rPr>
      <w:rFonts w:ascii="Times New Roman" w:hAnsi="Times New Roman"/>
      <w:b/>
      <w:bCs/>
      <w:szCs w:val="24"/>
    </w:rPr>
  </w:style>
  <w:style w:type="paragraph" w:styleId="Textkrper">
    <w:name w:val="Body Text"/>
    <w:basedOn w:val="Standard"/>
    <w:pPr>
      <w:spacing w:line="360" w:lineRule="atLeast"/>
      <w:ind w:right="-427"/>
    </w:pPr>
  </w:style>
  <w:style w:type="paragraph" w:styleId="Textkrper2">
    <w:name w:val="Body Text 2"/>
    <w:basedOn w:val="Standard"/>
    <w:pPr>
      <w:spacing w:line="360" w:lineRule="atLeast"/>
      <w:ind w:right="-427"/>
    </w:pPr>
    <w:rPr>
      <w:b/>
      <w:bCs/>
    </w:rPr>
  </w:style>
  <w:style w:type="paragraph" w:styleId="Textkrper3">
    <w:name w:val="Body Text 3"/>
    <w:basedOn w:val="Standard"/>
    <w:pPr>
      <w:spacing w:line="360" w:lineRule="atLeast"/>
    </w:pPr>
    <w:rPr>
      <w:sz w:val="20"/>
    </w:rPr>
  </w:style>
  <w:style w:type="character" w:customStyle="1" w:styleId="Betonung">
    <w:name w:val="Betonung"/>
    <w:rPr>
      <w:i/>
      <w:iCs/>
    </w:rPr>
  </w:style>
  <w:style w:type="paragraph" w:styleId="Textkrper-Zeileneinzug">
    <w:name w:val="Body Text Indent"/>
    <w:basedOn w:val="Standard"/>
    <w:pPr>
      <w:spacing w:line="360" w:lineRule="atLeast"/>
      <w:ind w:firstLine="708"/>
    </w:pPr>
    <w:rPr>
      <w:sz w:val="20"/>
    </w:rPr>
  </w:style>
  <w:style w:type="paragraph" w:customStyle="1" w:styleId="Pa5">
    <w:name w:val="Pa5"/>
    <w:basedOn w:val="Standard"/>
    <w:next w:val="Standard"/>
    <w:pPr>
      <w:overflowPunct/>
      <w:spacing w:after="40" w:line="181" w:lineRule="atLeast"/>
      <w:textAlignment w:val="auto"/>
    </w:pPr>
    <w:rPr>
      <w:rFonts w:ascii="Denda New" w:hAnsi="Denda New"/>
      <w:szCs w:val="24"/>
    </w:rPr>
  </w:style>
  <w:style w:type="character" w:styleId="Fett">
    <w:name w:val="Strong"/>
    <w:qFormat/>
    <w:rPr>
      <w:b/>
      <w:bCs/>
    </w:rPr>
  </w:style>
  <w:style w:type="character" w:customStyle="1" w:styleId="lang">
    <w:name w:val="lang"/>
    <w:basedOn w:val="Absatz-Standardschriftart"/>
  </w:style>
  <w:style w:type="character" w:styleId="Hyperlink">
    <w:name w:val="Hyperlink"/>
    <w:rPr>
      <w:color w:val="0000FF"/>
      <w:u w:val="single"/>
    </w:rPr>
  </w:style>
  <w:style w:type="paragraph" w:styleId="Sprechblasentext">
    <w:name w:val="Balloon Text"/>
    <w:basedOn w:val="Standard"/>
    <w:semiHidden/>
    <w:rsid w:val="00623ED9"/>
    <w:rPr>
      <w:rFonts w:ascii="Tahoma" w:hAnsi="Tahoma" w:cs="Tahoma"/>
      <w:sz w:val="16"/>
      <w:szCs w:val="16"/>
    </w:rPr>
  </w:style>
  <w:style w:type="character" w:styleId="Hervorhebung">
    <w:name w:val="Emphasis"/>
    <w:qFormat/>
    <w:rsid w:val="000F5CCE"/>
    <w:rPr>
      <w:b/>
      <w:bCs/>
      <w:i w:val="0"/>
      <w:iCs w:val="0"/>
    </w:rPr>
  </w:style>
  <w:style w:type="character" w:customStyle="1" w:styleId="st1">
    <w:name w:val="st1"/>
    <w:basedOn w:val="Absatz-Standardschriftart"/>
    <w:rsid w:val="000F5CCE"/>
  </w:style>
  <w:style w:type="paragraph" w:customStyle="1" w:styleId="V-Modell-XT-Standard">
    <w:name w:val="V-Modell-XT-Standard"/>
    <w:basedOn w:val="Standard"/>
    <w:link w:val="V-Modell-XT-StandardZchn"/>
    <w:rsid w:val="003878B3"/>
    <w:pPr>
      <w:widowControl w:val="0"/>
      <w:suppressAutoHyphens/>
      <w:overflowPunct/>
      <w:autoSpaceDE/>
      <w:autoSpaceDN/>
      <w:adjustRightInd/>
      <w:spacing w:line="360" w:lineRule="auto"/>
      <w:jc w:val="center"/>
      <w:textAlignment w:val="auto"/>
    </w:pPr>
    <w:rPr>
      <w:rFonts w:cs="Arial"/>
      <w:szCs w:val="24"/>
      <w:lang w:eastAsia="en-US"/>
    </w:rPr>
  </w:style>
  <w:style w:type="character" w:customStyle="1" w:styleId="V-Modell-XT-StandardZchn">
    <w:name w:val="V-Modell-XT-Standard Zchn"/>
    <w:link w:val="V-Modell-XT-Standard"/>
    <w:rsid w:val="003878B3"/>
    <w:rPr>
      <w:rFonts w:ascii="Arial" w:hAnsi="Arial" w:cs="Arial"/>
      <w:sz w:val="24"/>
      <w:szCs w:val="24"/>
      <w:lang w:eastAsia="en-US"/>
    </w:rPr>
  </w:style>
  <w:style w:type="character" w:customStyle="1" w:styleId="berschrift4Zchn">
    <w:name w:val="Überschrift 4 Zchn"/>
    <w:link w:val="berschrift4"/>
    <w:rsid w:val="00CA14B1"/>
    <w:rPr>
      <w:rFonts w:ascii="Arial" w:eastAsia="Times New Roman" w:hAnsi="Arial" w:cs="Times New Roman"/>
      <w:b/>
      <w:bCs/>
      <w:sz w:val="22"/>
      <w:szCs w:val="28"/>
    </w:rPr>
  </w:style>
  <w:style w:type="character" w:customStyle="1" w:styleId="berschrift5Zchn">
    <w:name w:val="Überschrift 5 Zchn"/>
    <w:link w:val="berschrift5"/>
    <w:semiHidden/>
    <w:rsid w:val="00660A7B"/>
    <w:rPr>
      <w:rFonts w:ascii="Calibri" w:eastAsia="Times New Roman" w:hAnsi="Calibri" w:cs="Times New Roman"/>
      <w:b/>
      <w:bCs/>
      <w:i/>
      <w:iCs/>
      <w:sz w:val="26"/>
      <w:szCs w:val="26"/>
    </w:rPr>
  </w:style>
  <w:style w:type="character" w:customStyle="1" w:styleId="berschrift6Zchn">
    <w:name w:val="Überschrift 6 Zchn"/>
    <w:link w:val="berschrift6"/>
    <w:semiHidden/>
    <w:rsid w:val="00660A7B"/>
    <w:rPr>
      <w:rFonts w:ascii="Calibri" w:eastAsia="Times New Roman" w:hAnsi="Calibri" w:cs="Times New Roman"/>
      <w:b/>
      <w:bCs/>
      <w:sz w:val="22"/>
      <w:szCs w:val="22"/>
    </w:rPr>
  </w:style>
  <w:style w:type="character" w:customStyle="1" w:styleId="berschrift7Zchn">
    <w:name w:val="Überschrift 7 Zchn"/>
    <w:link w:val="berschrift7"/>
    <w:semiHidden/>
    <w:rsid w:val="00660A7B"/>
    <w:rPr>
      <w:rFonts w:ascii="Calibri" w:eastAsia="Times New Roman" w:hAnsi="Calibri" w:cs="Times New Roman"/>
      <w:sz w:val="24"/>
      <w:szCs w:val="24"/>
    </w:rPr>
  </w:style>
  <w:style w:type="character" w:customStyle="1" w:styleId="berschrift8Zchn">
    <w:name w:val="Überschrift 8 Zchn"/>
    <w:link w:val="berschrift8"/>
    <w:semiHidden/>
    <w:rsid w:val="00660A7B"/>
    <w:rPr>
      <w:rFonts w:ascii="Calibri" w:eastAsia="Times New Roman" w:hAnsi="Calibri" w:cs="Times New Roman"/>
      <w:i/>
      <w:iCs/>
      <w:sz w:val="24"/>
      <w:szCs w:val="24"/>
    </w:rPr>
  </w:style>
  <w:style w:type="character" w:customStyle="1" w:styleId="berschrift9Zchn">
    <w:name w:val="Überschrift 9 Zchn"/>
    <w:link w:val="berschrift9"/>
    <w:semiHidden/>
    <w:rsid w:val="00660A7B"/>
    <w:rPr>
      <w:rFonts w:ascii="Calibri Light" w:eastAsia="Times New Roman" w:hAnsi="Calibri Light" w:cs="Times New Roman"/>
      <w:sz w:val="22"/>
      <w:szCs w:val="22"/>
    </w:rPr>
  </w:style>
  <w:style w:type="paragraph" w:styleId="Listenabsatz">
    <w:name w:val="List Paragraph"/>
    <w:basedOn w:val="Standard"/>
    <w:uiPriority w:val="34"/>
    <w:qFormat/>
    <w:rsid w:val="00660A7B"/>
    <w:pPr>
      <w:ind w:left="708"/>
    </w:pPr>
  </w:style>
  <w:style w:type="character" w:styleId="Kommentarzeichen">
    <w:name w:val="annotation reference"/>
    <w:rsid w:val="00E97BB1"/>
    <w:rPr>
      <w:sz w:val="16"/>
      <w:szCs w:val="16"/>
    </w:rPr>
  </w:style>
  <w:style w:type="paragraph" w:styleId="Kommentartext">
    <w:name w:val="annotation text"/>
    <w:basedOn w:val="Standard"/>
    <w:link w:val="KommentartextZchn"/>
    <w:rsid w:val="00E97BB1"/>
    <w:rPr>
      <w:sz w:val="20"/>
    </w:rPr>
  </w:style>
  <w:style w:type="character" w:customStyle="1" w:styleId="KommentartextZchn">
    <w:name w:val="Kommentartext Zchn"/>
    <w:link w:val="Kommentartext"/>
    <w:rsid w:val="00E97BB1"/>
    <w:rPr>
      <w:rFonts w:ascii="Arial" w:hAnsi="Arial"/>
    </w:rPr>
  </w:style>
  <w:style w:type="paragraph" w:styleId="Kommentarthema">
    <w:name w:val="annotation subject"/>
    <w:basedOn w:val="Kommentartext"/>
    <w:next w:val="Kommentartext"/>
    <w:link w:val="KommentarthemaZchn"/>
    <w:rsid w:val="00E97BB1"/>
    <w:rPr>
      <w:b/>
      <w:bCs/>
    </w:rPr>
  </w:style>
  <w:style w:type="character" w:customStyle="1" w:styleId="KommentarthemaZchn">
    <w:name w:val="Kommentarthema Zchn"/>
    <w:link w:val="Kommentarthema"/>
    <w:rsid w:val="00E97BB1"/>
    <w:rPr>
      <w:rFonts w:ascii="Arial" w:hAnsi="Arial"/>
      <w:b/>
      <w:bCs/>
    </w:rPr>
  </w:style>
  <w:style w:type="paragraph" w:styleId="berarbeitung">
    <w:name w:val="Revision"/>
    <w:hidden/>
    <w:uiPriority w:val="99"/>
    <w:semiHidden/>
    <w:rsid w:val="007B345B"/>
    <w:rPr>
      <w:rFonts w:ascii="Arial" w:hAnsi="Arial"/>
      <w:sz w:val="22"/>
    </w:rPr>
  </w:style>
  <w:style w:type="paragraph" w:customStyle="1" w:styleId="texttag">
    <w:name w:val="texttag"/>
    <w:basedOn w:val="Standard"/>
    <w:rsid w:val="008805EA"/>
    <w:pPr>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text">
    <w:name w:val="text"/>
    <w:basedOn w:val="Standard"/>
    <w:rsid w:val="008805EA"/>
    <w:pPr>
      <w:overflowPunct/>
      <w:autoSpaceDE/>
      <w:autoSpaceDN/>
      <w:adjustRightInd/>
      <w:spacing w:before="100" w:beforeAutospacing="1" w:after="100" w:afterAutospacing="1"/>
      <w:textAlignment w:val="auto"/>
    </w:pPr>
    <w:rPr>
      <w:rFonts w:ascii="Times New Roman" w:hAnsi="Times New Roman"/>
      <w:sz w:val="24"/>
      <w:szCs w:val="24"/>
    </w:rPr>
  </w:style>
  <w:style w:type="character" w:styleId="NichtaufgelsteErwhnung">
    <w:name w:val="Unresolved Mention"/>
    <w:basedOn w:val="Absatz-Standardschriftart"/>
    <w:uiPriority w:val="99"/>
    <w:semiHidden/>
    <w:unhideWhenUsed/>
    <w:rsid w:val="00F053AC"/>
    <w:rPr>
      <w:color w:val="605E5C"/>
      <w:shd w:val="clear" w:color="auto" w:fill="E1DFDD"/>
    </w:rPr>
  </w:style>
  <w:style w:type="paragraph" w:customStyle="1" w:styleId="wText1">
    <w:name w:val="wText1"/>
    <w:basedOn w:val="Standard"/>
    <w:rsid w:val="005C68FF"/>
    <w:pPr>
      <w:overflowPunct/>
      <w:autoSpaceDE/>
      <w:autoSpaceDN/>
      <w:adjustRightInd/>
      <w:spacing w:after="180" w:line="288" w:lineRule="auto"/>
      <w:ind w:left="720"/>
      <w:jc w:val="both"/>
      <w:textAlignment w:val="auto"/>
    </w:pPr>
    <w:rPr>
      <w:rFonts w:ascii="Times New Roman" w:eastAsia="MS Mincho" w:hAnsi="Times New Roman" w:cs="Arial"/>
      <w:sz w:val="24"/>
      <w:szCs w:val="22"/>
      <w:lang w:eastAsia="en-US"/>
    </w:rPr>
  </w:style>
  <w:style w:type="character" w:styleId="BesuchterLink">
    <w:name w:val="FollowedHyperlink"/>
    <w:basedOn w:val="Absatz-Standardschriftart"/>
    <w:rsid w:val="000B5C7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74723">
      <w:bodyDiv w:val="1"/>
      <w:marLeft w:val="0"/>
      <w:marRight w:val="0"/>
      <w:marTop w:val="0"/>
      <w:marBottom w:val="0"/>
      <w:divBdr>
        <w:top w:val="none" w:sz="0" w:space="0" w:color="auto"/>
        <w:left w:val="none" w:sz="0" w:space="0" w:color="auto"/>
        <w:bottom w:val="none" w:sz="0" w:space="0" w:color="auto"/>
        <w:right w:val="none" w:sz="0" w:space="0" w:color="auto"/>
      </w:divBdr>
      <w:divsChild>
        <w:div w:id="717245401">
          <w:marLeft w:val="615"/>
          <w:marRight w:val="45"/>
          <w:marTop w:val="0"/>
          <w:marBottom w:val="0"/>
          <w:divBdr>
            <w:top w:val="none" w:sz="0" w:space="0" w:color="auto"/>
            <w:left w:val="none" w:sz="0" w:space="0" w:color="auto"/>
            <w:bottom w:val="none" w:sz="0" w:space="0" w:color="auto"/>
            <w:right w:val="none" w:sz="0" w:space="0" w:color="auto"/>
          </w:divBdr>
          <w:divsChild>
            <w:div w:id="1131556615">
              <w:marLeft w:val="0"/>
              <w:marRight w:val="0"/>
              <w:marTop w:val="0"/>
              <w:marBottom w:val="0"/>
              <w:divBdr>
                <w:top w:val="none" w:sz="0" w:space="0" w:color="auto"/>
                <w:left w:val="none" w:sz="0" w:space="0" w:color="auto"/>
                <w:bottom w:val="none" w:sz="0" w:space="0" w:color="auto"/>
                <w:right w:val="none" w:sz="0" w:space="0" w:color="auto"/>
              </w:divBdr>
              <w:divsChild>
                <w:div w:id="889153368">
                  <w:marLeft w:val="0"/>
                  <w:marRight w:val="0"/>
                  <w:marTop w:val="75"/>
                  <w:marBottom w:val="150"/>
                  <w:divBdr>
                    <w:top w:val="none" w:sz="0" w:space="0" w:color="auto"/>
                    <w:left w:val="none" w:sz="0" w:space="0" w:color="auto"/>
                    <w:bottom w:val="none" w:sz="0" w:space="0" w:color="auto"/>
                    <w:right w:val="none" w:sz="0" w:space="0" w:color="auto"/>
                  </w:divBdr>
                  <w:divsChild>
                    <w:div w:id="329329848">
                      <w:marLeft w:val="0"/>
                      <w:marRight w:val="0"/>
                      <w:marTop w:val="0"/>
                      <w:marBottom w:val="0"/>
                      <w:divBdr>
                        <w:top w:val="none" w:sz="0" w:space="0" w:color="auto"/>
                        <w:left w:val="none" w:sz="0" w:space="0" w:color="auto"/>
                        <w:bottom w:val="none" w:sz="0" w:space="0" w:color="auto"/>
                        <w:right w:val="none" w:sz="0" w:space="0" w:color="auto"/>
                      </w:divBdr>
                      <w:divsChild>
                        <w:div w:id="324819201">
                          <w:marLeft w:val="0"/>
                          <w:marRight w:val="0"/>
                          <w:marTop w:val="0"/>
                          <w:marBottom w:val="0"/>
                          <w:divBdr>
                            <w:top w:val="none" w:sz="0" w:space="0" w:color="auto"/>
                            <w:left w:val="none" w:sz="0" w:space="0" w:color="auto"/>
                            <w:bottom w:val="none" w:sz="0" w:space="0" w:color="auto"/>
                            <w:right w:val="none" w:sz="0" w:space="0" w:color="auto"/>
                          </w:divBdr>
                          <w:divsChild>
                            <w:div w:id="1229807423">
                              <w:marLeft w:val="0"/>
                              <w:marRight w:val="0"/>
                              <w:marTop w:val="0"/>
                              <w:marBottom w:val="0"/>
                              <w:divBdr>
                                <w:top w:val="none" w:sz="0" w:space="0" w:color="auto"/>
                                <w:left w:val="none" w:sz="0" w:space="0" w:color="auto"/>
                                <w:bottom w:val="none" w:sz="0" w:space="0" w:color="auto"/>
                                <w:right w:val="none" w:sz="0" w:space="0" w:color="auto"/>
                              </w:divBdr>
                              <w:divsChild>
                                <w:div w:id="1129318449">
                                  <w:marLeft w:val="0"/>
                                  <w:marRight w:val="0"/>
                                  <w:marTop w:val="0"/>
                                  <w:marBottom w:val="0"/>
                                  <w:divBdr>
                                    <w:top w:val="none" w:sz="0" w:space="0" w:color="auto"/>
                                    <w:left w:val="none" w:sz="0" w:space="0" w:color="auto"/>
                                    <w:bottom w:val="none" w:sz="0" w:space="0" w:color="auto"/>
                                    <w:right w:val="none" w:sz="0" w:space="0" w:color="auto"/>
                                  </w:divBdr>
                                  <w:divsChild>
                                    <w:div w:id="21469724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106094">
      <w:bodyDiv w:val="1"/>
      <w:marLeft w:val="0"/>
      <w:marRight w:val="0"/>
      <w:marTop w:val="0"/>
      <w:marBottom w:val="0"/>
      <w:divBdr>
        <w:top w:val="none" w:sz="0" w:space="0" w:color="auto"/>
        <w:left w:val="none" w:sz="0" w:space="0" w:color="auto"/>
        <w:bottom w:val="none" w:sz="0" w:space="0" w:color="auto"/>
        <w:right w:val="none" w:sz="0" w:space="0" w:color="auto"/>
      </w:divBdr>
    </w:div>
    <w:div w:id="89276234">
      <w:bodyDiv w:val="1"/>
      <w:marLeft w:val="0"/>
      <w:marRight w:val="0"/>
      <w:marTop w:val="0"/>
      <w:marBottom w:val="0"/>
      <w:divBdr>
        <w:top w:val="none" w:sz="0" w:space="0" w:color="auto"/>
        <w:left w:val="none" w:sz="0" w:space="0" w:color="auto"/>
        <w:bottom w:val="none" w:sz="0" w:space="0" w:color="auto"/>
        <w:right w:val="none" w:sz="0" w:space="0" w:color="auto"/>
      </w:divBdr>
      <w:divsChild>
        <w:div w:id="525681168">
          <w:marLeft w:val="0"/>
          <w:marRight w:val="0"/>
          <w:marTop w:val="0"/>
          <w:marBottom w:val="0"/>
          <w:divBdr>
            <w:top w:val="none" w:sz="0" w:space="0" w:color="auto"/>
            <w:left w:val="none" w:sz="0" w:space="0" w:color="auto"/>
            <w:bottom w:val="none" w:sz="0" w:space="0" w:color="auto"/>
            <w:right w:val="none" w:sz="0" w:space="0" w:color="auto"/>
          </w:divBdr>
          <w:divsChild>
            <w:div w:id="1876428221">
              <w:marLeft w:val="0"/>
              <w:marRight w:val="0"/>
              <w:marTop w:val="0"/>
              <w:marBottom w:val="0"/>
              <w:divBdr>
                <w:top w:val="none" w:sz="0" w:space="0" w:color="auto"/>
                <w:left w:val="none" w:sz="0" w:space="0" w:color="auto"/>
                <w:bottom w:val="none" w:sz="0" w:space="0" w:color="auto"/>
                <w:right w:val="none" w:sz="0" w:space="0" w:color="auto"/>
              </w:divBdr>
              <w:divsChild>
                <w:div w:id="1895775920">
                  <w:marLeft w:val="0"/>
                  <w:marRight w:val="0"/>
                  <w:marTop w:val="0"/>
                  <w:marBottom w:val="0"/>
                  <w:divBdr>
                    <w:top w:val="none" w:sz="0" w:space="0" w:color="auto"/>
                    <w:left w:val="none" w:sz="0" w:space="0" w:color="auto"/>
                    <w:bottom w:val="none" w:sz="0" w:space="0" w:color="auto"/>
                    <w:right w:val="none" w:sz="0" w:space="0" w:color="auto"/>
                  </w:divBdr>
                  <w:divsChild>
                    <w:div w:id="5211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373042">
      <w:bodyDiv w:val="1"/>
      <w:marLeft w:val="0"/>
      <w:marRight w:val="0"/>
      <w:marTop w:val="0"/>
      <w:marBottom w:val="0"/>
      <w:divBdr>
        <w:top w:val="none" w:sz="0" w:space="0" w:color="auto"/>
        <w:left w:val="none" w:sz="0" w:space="0" w:color="auto"/>
        <w:bottom w:val="none" w:sz="0" w:space="0" w:color="auto"/>
        <w:right w:val="none" w:sz="0" w:space="0" w:color="auto"/>
      </w:divBdr>
      <w:divsChild>
        <w:div w:id="150027392">
          <w:marLeft w:val="0"/>
          <w:marRight w:val="0"/>
          <w:marTop w:val="0"/>
          <w:marBottom w:val="0"/>
          <w:divBdr>
            <w:top w:val="none" w:sz="0" w:space="0" w:color="auto"/>
            <w:left w:val="none" w:sz="0" w:space="0" w:color="auto"/>
            <w:bottom w:val="none" w:sz="0" w:space="0" w:color="auto"/>
            <w:right w:val="none" w:sz="0" w:space="0" w:color="auto"/>
          </w:divBdr>
          <w:divsChild>
            <w:div w:id="645938167">
              <w:marLeft w:val="0"/>
              <w:marRight w:val="0"/>
              <w:marTop w:val="0"/>
              <w:marBottom w:val="0"/>
              <w:divBdr>
                <w:top w:val="none" w:sz="0" w:space="0" w:color="auto"/>
                <w:left w:val="none" w:sz="0" w:space="0" w:color="auto"/>
                <w:bottom w:val="none" w:sz="0" w:space="0" w:color="auto"/>
                <w:right w:val="none" w:sz="0" w:space="0" w:color="auto"/>
              </w:divBdr>
              <w:divsChild>
                <w:div w:id="122841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259171">
      <w:bodyDiv w:val="1"/>
      <w:marLeft w:val="0"/>
      <w:marRight w:val="0"/>
      <w:marTop w:val="0"/>
      <w:marBottom w:val="0"/>
      <w:divBdr>
        <w:top w:val="none" w:sz="0" w:space="0" w:color="auto"/>
        <w:left w:val="none" w:sz="0" w:space="0" w:color="auto"/>
        <w:bottom w:val="none" w:sz="0" w:space="0" w:color="auto"/>
        <w:right w:val="none" w:sz="0" w:space="0" w:color="auto"/>
      </w:divBdr>
    </w:div>
    <w:div w:id="320503356">
      <w:bodyDiv w:val="1"/>
      <w:marLeft w:val="0"/>
      <w:marRight w:val="0"/>
      <w:marTop w:val="0"/>
      <w:marBottom w:val="0"/>
      <w:divBdr>
        <w:top w:val="none" w:sz="0" w:space="0" w:color="auto"/>
        <w:left w:val="none" w:sz="0" w:space="0" w:color="auto"/>
        <w:bottom w:val="none" w:sz="0" w:space="0" w:color="auto"/>
        <w:right w:val="none" w:sz="0" w:space="0" w:color="auto"/>
      </w:divBdr>
      <w:divsChild>
        <w:div w:id="586771924">
          <w:marLeft w:val="0"/>
          <w:marRight w:val="0"/>
          <w:marTop w:val="0"/>
          <w:marBottom w:val="0"/>
          <w:divBdr>
            <w:top w:val="none" w:sz="0" w:space="0" w:color="auto"/>
            <w:left w:val="none" w:sz="0" w:space="0" w:color="auto"/>
            <w:bottom w:val="none" w:sz="0" w:space="0" w:color="auto"/>
            <w:right w:val="none" w:sz="0" w:space="0" w:color="auto"/>
          </w:divBdr>
        </w:div>
      </w:divsChild>
    </w:div>
    <w:div w:id="336732403">
      <w:bodyDiv w:val="1"/>
      <w:marLeft w:val="0"/>
      <w:marRight w:val="0"/>
      <w:marTop w:val="0"/>
      <w:marBottom w:val="0"/>
      <w:divBdr>
        <w:top w:val="none" w:sz="0" w:space="0" w:color="auto"/>
        <w:left w:val="none" w:sz="0" w:space="0" w:color="auto"/>
        <w:bottom w:val="none" w:sz="0" w:space="0" w:color="auto"/>
        <w:right w:val="none" w:sz="0" w:space="0" w:color="auto"/>
      </w:divBdr>
    </w:div>
    <w:div w:id="338971519">
      <w:bodyDiv w:val="1"/>
      <w:marLeft w:val="0"/>
      <w:marRight w:val="0"/>
      <w:marTop w:val="0"/>
      <w:marBottom w:val="0"/>
      <w:divBdr>
        <w:top w:val="none" w:sz="0" w:space="0" w:color="auto"/>
        <w:left w:val="none" w:sz="0" w:space="0" w:color="auto"/>
        <w:bottom w:val="none" w:sz="0" w:space="0" w:color="auto"/>
        <w:right w:val="none" w:sz="0" w:space="0" w:color="auto"/>
      </w:divBdr>
      <w:divsChild>
        <w:div w:id="199128606">
          <w:marLeft w:val="0"/>
          <w:marRight w:val="0"/>
          <w:marTop w:val="0"/>
          <w:marBottom w:val="0"/>
          <w:divBdr>
            <w:top w:val="none" w:sz="0" w:space="0" w:color="auto"/>
            <w:left w:val="none" w:sz="0" w:space="0" w:color="auto"/>
            <w:bottom w:val="none" w:sz="0" w:space="0" w:color="auto"/>
            <w:right w:val="none" w:sz="0" w:space="0" w:color="auto"/>
          </w:divBdr>
          <w:divsChild>
            <w:div w:id="155653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663900">
      <w:bodyDiv w:val="1"/>
      <w:marLeft w:val="0"/>
      <w:marRight w:val="0"/>
      <w:marTop w:val="0"/>
      <w:marBottom w:val="0"/>
      <w:divBdr>
        <w:top w:val="none" w:sz="0" w:space="0" w:color="auto"/>
        <w:left w:val="none" w:sz="0" w:space="0" w:color="auto"/>
        <w:bottom w:val="none" w:sz="0" w:space="0" w:color="auto"/>
        <w:right w:val="none" w:sz="0" w:space="0" w:color="auto"/>
      </w:divBdr>
      <w:divsChild>
        <w:div w:id="132915618">
          <w:marLeft w:val="0"/>
          <w:marRight w:val="0"/>
          <w:marTop w:val="0"/>
          <w:marBottom w:val="0"/>
          <w:divBdr>
            <w:top w:val="none" w:sz="0" w:space="0" w:color="auto"/>
            <w:left w:val="none" w:sz="0" w:space="0" w:color="auto"/>
            <w:bottom w:val="none" w:sz="0" w:space="0" w:color="auto"/>
            <w:right w:val="none" w:sz="0" w:space="0" w:color="auto"/>
          </w:divBdr>
        </w:div>
      </w:divsChild>
    </w:div>
    <w:div w:id="479660305">
      <w:bodyDiv w:val="1"/>
      <w:marLeft w:val="0"/>
      <w:marRight w:val="0"/>
      <w:marTop w:val="0"/>
      <w:marBottom w:val="0"/>
      <w:divBdr>
        <w:top w:val="none" w:sz="0" w:space="0" w:color="auto"/>
        <w:left w:val="none" w:sz="0" w:space="0" w:color="auto"/>
        <w:bottom w:val="none" w:sz="0" w:space="0" w:color="auto"/>
        <w:right w:val="none" w:sz="0" w:space="0" w:color="auto"/>
      </w:divBdr>
    </w:div>
    <w:div w:id="561719854">
      <w:bodyDiv w:val="1"/>
      <w:marLeft w:val="0"/>
      <w:marRight w:val="0"/>
      <w:marTop w:val="0"/>
      <w:marBottom w:val="0"/>
      <w:divBdr>
        <w:top w:val="none" w:sz="0" w:space="0" w:color="auto"/>
        <w:left w:val="none" w:sz="0" w:space="0" w:color="auto"/>
        <w:bottom w:val="none" w:sz="0" w:space="0" w:color="auto"/>
        <w:right w:val="none" w:sz="0" w:space="0" w:color="auto"/>
      </w:divBdr>
    </w:div>
    <w:div w:id="727652304">
      <w:bodyDiv w:val="1"/>
      <w:marLeft w:val="0"/>
      <w:marRight w:val="0"/>
      <w:marTop w:val="0"/>
      <w:marBottom w:val="0"/>
      <w:divBdr>
        <w:top w:val="none" w:sz="0" w:space="0" w:color="auto"/>
        <w:left w:val="none" w:sz="0" w:space="0" w:color="auto"/>
        <w:bottom w:val="none" w:sz="0" w:space="0" w:color="auto"/>
        <w:right w:val="none" w:sz="0" w:space="0" w:color="auto"/>
      </w:divBdr>
    </w:div>
    <w:div w:id="765342755">
      <w:bodyDiv w:val="1"/>
      <w:marLeft w:val="0"/>
      <w:marRight w:val="0"/>
      <w:marTop w:val="0"/>
      <w:marBottom w:val="0"/>
      <w:divBdr>
        <w:top w:val="none" w:sz="0" w:space="0" w:color="auto"/>
        <w:left w:val="none" w:sz="0" w:space="0" w:color="auto"/>
        <w:bottom w:val="none" w:sz="0" w:space="0" w:color="auto"/>
        <w:right w:val="none" w:sz="0" w:space="0" w:color="auto"/>
      </w:divBdr>
    </w:div>
    <w:div w:id="775561095">
      <w:bodyDiv w:val="1"/>
      <w:marLeft w:val="0"/>
      <w:marRight w:val="0"/>
      <w:marTop w:val="0"/>
      <w:marBottom w:val="0"/>
      <w:divBdr>
        <w:top w:val="none" w:sz="0" w:space="0" w:color="auto"/>
        <w:left w:val="none" w:sz="0" w:space="0" w:color="auto"/>
        <w:bottom w:val="none" w:sz="0" w:space="0" w:color="auto"/>
        <w:right w:val="none" w:sz="0" w:space="0" w:color="auto"/>
      </w:divBdr>
      <w:divsChild>
        <w:div w:id="1579556097">
          <w:marLeft w:val="0"/>
          <w:marRight w:val="0"/>
          <w:marTop w:val="0"/>
          <w:marBottom w:val="0"/>
          <w:divBdr>
            <w:top w:val="none" w:sz="0" w:space="0" w:color="auto"/>
            <w:left w:val="none" w:sz="0" w:space="0" w:color="auto"/>
            <w:bottom w:val="none" w:sz="0" w:space="0" w:color="auto"/>
            <w:right w:val="none" w:sz="0" w:space="0" w:color="auto"/>
          </w:divBdr>
          <w:divsChild>
            <w:div w:id="1810323031">
              <w:marLeft w:val="0"/>
              <w:marRight w:val="0"/>
              <w:marTop w:val="0"/>
              <w:marBottom w:val="0"/>
              <w:divBdr>
                <w:top w:val="none" w:sz="0" w:space="0" w:color="auto"/>
                <w:left w:val="single" w:sz="48" w:space="0" w:color="C4CEDA"/>
                <w:bottom w:val="none" w:sz="0" w:space="0" w:color="auto"/>
                <w:right w:val="single" w:sz="48" w:space="0" w:color="C3CEDA"/>
              </w:divBdr>
              <w:divsChild>
                <w:div w:id="533079569">
                  <w:marLeft w:val="0"/>
                  <w:marRight w:val="0"/>
                  <w:marTop w:val="0"/>
                  <w:marBottom w:val="0"/>
                  <w:divBdr>
                    <w:top w:val="none" w:sz="0" w:space="0" w:color="auto"/>
                    <w:left w:val="none" w:sz="0" w:space="0" w:color="auto"/>
                    <w:bottom w:val="none" w:sz="0" w:space="0" w:color="auto"/>
                    <w:right w:val="none" w:sz="0" w:space="0" w:color="auto"/>
                  </w:divBdr>
                  <w:divsChild>
                    <w:div w:id="1995404203">
                      <w:marLeft w:val="0"/>
                      <w:marRight w:val="0"/>
                      <w:marTop w:val="0"/>
                      <w:marBottom w:val="0"/>
                      <w:divBdr>
                        <w:top w:val="none" w:sz="0" w:space="0" w:color="auto"/>
                        <w:left w:val="none" w:sz="0" w:space="0" w:color="auto"/>
                        <w:bottom w:val="none" w:sz="0" w:space="0" w:color="auto"/>
                        <w:right w:val="none" w:sz="0" w:space="0" w:color="auto"/>
                      </w:divBdr>
                      <w:divsChild>
                        <w:div w:id="96300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2956908">
      <w:bodyDiv w:val="1"/>
      <w:marLeft w:val="0"/>
      <w:marRight w:val="0"/>
      <w:marTop w:val="0"/>
      <w:marBottom w:val="0"/>
      <w:divBdr>
        <w:top w:val="none" w:sz="0" w:space="0" w:color="auto"/>
        <w:left w:val="none" w:sz="0" w:space="0" w:color="auto"/>
        <w:bottom w:val="none" w:sz="0" w:space="0" w:color="auto"/>
        <w:right w:val="none" w:sz="0" w:space="0" w:color="auto"/>
      </w:divBdr>
    </w:div>
    <w:div w:id="1146045976">
      <w:bodyDiv w:val="1"/>
      <w:marLeft w:val="0"/>
      <w:marRight w:val="0"/>
      <w:marTop w:val="0"/>
      <w:marBottom w:val="0"/>
      <w:divBdr>
        <w:top w:val="none" w:sz="0" w:space="0" w:color="auto"/>
        <w:left w:val="none" w:sz="0" w:space="0" w:color="auto"/>
        <w:bottom w:val="none" w:sz="0" w:space="0" w:color="auto"/>
        <w:right w:val="none" w:sz="0" w:space="0" w:color="auto"/>
      </w:divBdr>
    </w:div>
    <w:div w:id="1170171807">
      <w:bodyDiv w:val="1"/>
      <w:marLeft w:val="0"/>
      <w:marRight w:val="0"/>
      <w:marTop w:val="0"/>
      <w:marBottom w:val="0"/>
      <w:divBdr>
        <w:top w:val="none" w:sz="0" w:space="0" w:color="auto"/>
        <w:left w:val="none" w:sz="0" w:space="0" w:color="auto"/>
        <w:bottom w:val="none" w:sz="0" w:space="0" w:color="auto"/>
        <w:right w:val="none" w:sz="0" w:space="0" w:color="auto"/>
      </w:divBdr>
      <w:divsChild>
        <w:div w:id="796987712">
          <w:marLeft w:val="0"/>
          <w:marRight w:val="0"/>
          <w:marTop w:val="0"/>
          <w:marBottom w:val="0"/>
          <w:divBdr>
            <w:top w:val="none" w:sz="0" w:space="0" w:color="auto"/>
            <w:left w:val="none" w:sz="0" w:space="0" w:color="auto"/>
            <w:bottom w:val="none" w:sz="0" w:space="0" w:color="auto"/>
            <w:right w:val="none" w:sz="0" w:space="0" w:color="auto"/>
          </w:divBdr>
          <w:divsChild>
            <w:div w:id="39867589">
              <w:marLeft w:val="0"/>
              <w:marRight w:val="0"/>
              <w:marTop w:val="0"/>
              <w:marBottom w:val="0"/>
              <w:divBdr>
                <w:top w:val="none" w:sz="0" w:space="0" w:color="auto"/>
                <w:left w:val="none" w:sz="0" w:space="0" w:color="auto"/>
                <w:bottom w:val="none" w:sz="0" w:space="0" w:color="auto"/>
                <w:right w:val="none" w:sz="0" w:space="0" w:color="auto"/>
              </w:divBdr>
              <w:divsChild>
                <w:div w:id="68717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699749">
      <w:bodyDiv w:val="1"/>
      <w:marLeft w:val="0"/>
      <w:marRight w:val="0"/>
      <w:marTop w:val="0"/>
      <w:marBottom w:val="0"/>
      <w:divBdr>
        <w:top w:val="none" w:sz="0" w:space="0" w:color="auto"/>
        <w:left w:val="none" w:sz="0" w:space="0" w:color="auto"/>
        <w:bottom w:val="none" w:sz="0" w:space="0" w:color="auto"/>
        <w:right w:val="none" w:sz="0" w:space="0" w:color="auto"/>
      </w:divBdr>
      <w:divsChild>
        <w:div w:id="837576865">
          <w:marLeft w:val="0"/>
          <w:marRight w:val="0"/>
          <w:marTop w:val="0"/>
          <w:marBottom w:val="0"/>
          <w:divBdr>
            <w:top w:val="none" w:sz="0" w:space="0" w:color="auto"/>
            <w:left w:val="none" w:sz="0" w:space="0" w:color="auto"/>
            <w:bottom w:val="none" w:sz="0" w:space="0" w:color="auto"/>
            <w:right w:val="none" w:sz="0" w:space="0" w:color="auto"/>
          </w:divBdr>
        </w:div>
      </w:divsChild>
    </w:div>
    <w:div w:id="1276132168">
      <w:bodyDiv w:val="1"/>
      <w:marLeft w:val="0"/>
      <w:marRight w:val="0"/>
      <w:marTop w:val="0"/>
      <w:marBottom w:val="0"/>
      <w:divBdr>
        <w:top w:val="none" w:sz="0" w:space="0" w:color="auto"/>
        <w:left w:val="none" w:sz="0" w:space="0" w:color="auto"/>
        <w:bottom w:val="none" w:sz="0" w:space="0" w:color="auto"/>
        <w:right w:val="none" w:sz="0" w:space="0" w:color="auto"/>
      </w:divBdr>
      <w:divsChild>
        <w:div w:id="446629834">
          <w:marLeft w:val="0"/>
          <w:marRight w:val="0"/>
          <w:marTop w:val="0"/>
          <w:marBottom w:val="0"/>
          <w:divBdr>
            <w:top w:val="none" w:sz="0" w:space="0" w:color="auto"/>
            <w:left w:val="none" w:sz="0" w:space="0" w:color="auto"/>
            <w:bottom w:val="none" w:sz="0" w:space="0" w:color="auto"/>
            <w:right w:val="none" w:sz="0" w:space="0" w:color="auto"/>
          </w:divBdr>
        </w:div>
      </w:divsChild>
    </w:div>
    <w:div w:id="1309824116">
      <w:bodyDiv w:val="1"/>
      <w:marLeft w:val="0"/>
      <w:marRight w:val="0"/>
      <w:marTop w:val="0"/>
      <w:marBottom w:val="0"/>
      <w:divBdr>
        <w:top w:val="none" w:sz="0" w:space="0" w:color="auto"/>
        <w:left w:val="none" w:sz="0" w:space="0" w:color="auto"/>
        <w:bottom w:val="none" w:sz="0" w:space="0" w:color="auto"/>
        <w:right w:val="none" w:sz="0" w:space="0" w:color="auto"/>
      </w:divBdr>
    </w:div>
    <w:div w:id="1347905588">
      <w:bodyDiv w:val="1"/>
      <w:marLeft w:val="0"/>
      <w:marRight w:val="0"/>
      <w:marTop w:val="0"/>
      <w:marBottom w:val="0"/>
      <w:divBdr>
        <w:top w:val="none" w:sz="0" w:space="0" w:color="auto"/>
        <w:left w:val="none" w:sz="0" w:space="0" w:color="auto"/>
        <w:bottom w:val="none" w:sz="0" w:space="0" w:color="auto"/>
        <w:right w:val="none" w:sz="0" w:space="0" w:color="auto"/>
      </w:divBdr>
      <w:divsChild>
        <w:div w:id="1511405971">
          <w:marLeft w:val="0"/>
          <w:marRight w:val="0"/>
          <w:marTop w:val="0"/>
          <w:marBottom w:val="0"/>
          <w:divBdr>
            <w:top w:val="none" w:sz="0" w:space="0" w:color="auto"/>
            <w:left w:val="none" w:sz="0" w:space="0" w:color="auto"/>
            <w:bottom w:val="none" w:sz="0" w:space="0" w:color="auto"/>
            <w:right w:val="none" w:sz="0" w:space="0" w:color="auto"/>
          </w:divBdr>
          <w:divsChild>
            <w:div w:id="826241898">
              <w:marLeft w:val="0"/>
              <w:marRight w:val="0"/>
              <w:marTop w:val="0"/>
              <w:marBottom w:val="0"/>
              <w:divBdr>
                <w:top w:val="none" w:sz="0" w:space="0" w:color="auto"/>
                <w:left w:val="none" w:sz="0" w:space="0" w:color="auto"/>
                <w:bottom w:val="none" w:sz="0" w:space="0" w:color="auto"/>
                <w:right w:val="none" w:sz="0" w:space="0" w:color="auto"/>
              </w:divBdr>
              <w:divsChild>
                <w:div w:id="585963910">
                  <w:marLeft w:val="0"/>
                  <w:marRight w:val="0"/>
                  <w:marTop w:val="0"/>
                  <w:marBottom w:val="0"/>
                  <w:divBdr>
                    <w:top w:val="none" w:sz="0" w:space="0" w:color="auto"/>
                    <w:left w:val="none" w:sz="0" w:space="0" w:color="auto"/>
                    <w:bottom w:val="none" w:sz="0" w:space="0" w:color="auto"/>
                    <w:right w:val="none" w:sz="0" w:space="0" w:color="auto"/>
                  </w:divBdr>
                  <w:divsChild>
                    <w:div w:id="76462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333588">
      <w:bodyDiv w:val="1"/>
      <w:marLeft w:val="75"/>
      <w:marRight w:val="0"/>
      <w:marTop w:val="45"/>
      <w:marBottom w:val="0"/>
      <w:divBdr>
        <w:top w:val="none" w:sz="0" w:space="0" w:color="auto"/>
        <w:left w:val="none" w:sz="0" w:space="0" w:color="auto"/>
        <w:bottom w:val="none" w:sz="0" w:space="0" w:color="auto"/>
        <w:right w:val="none" w:sz="0" w:space="0" w:color="auto"/>
      </w:divBdr>
      <w:divsChild>
        <w:div w:id="1845512600">
          <w:marLeft w:val="0"/>
          <w:marRight w:val="0"/>
          <w:marTop w:val="0"/>
          <w:marBottom w:val="225"/>
          <w:divBdr>
            <w:top w:val="none" w:sz="0" w:space="0" w:color="auto"/>
            <w:left w:val="none" w:sz="0" w:space="0" w:color="auto"/>
            <w:bottom w:val="none" w:sz="0" w:space="0" w:color="auto"/>
            <w:right w:val="none" w:sz="0" w:space="0" w:color="auto"/>
          </w:divBdr>
          <w:divsChild>
            <w:div w:id="127501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520892">
      <w:bodyDiv w:val="1"/>
      <w:marLeft w:val="0"/>
      <w:marRight w:val="0"/>
      <w:marTop w:val="0"/>
      <w:marBottom w:val="0"/>
      <w:divBdr>
        <w:top w:val="none" w:sz="0" w:space="0" w:color="auto"/>
        <w:left w:val="none" w:sz="0" w:space="0" w:color="auto"/>
        <w:bottom w:val="none" w:sz="0" w:space="0" w:color="auto"/>
        <w:right w:val="none" w:sz="0" w:space="0" w:color="auto"/>
      </w:divBdr>
    </w:div>
    <w:div w:id="1816993357">
      <w:bodyDiv w:val="1"/>
      <w:marLeft w:val="0"/>
      <w:marRight w:val="0"/>
      <w:marTop w:val="0"/>
      <w:marBottom w:val="0"/>
      <w:divBdr>
        <w:top w:val="none" w:sz="0" w:space="0" w:color="auto"/>
        <w:left w:val="none" w:sz="0" w:space="0" w:color="auto"/>
        <w:bottom w:val="none" w:sz="0" w:space="0" w:color="auto"/>
        <w:right w:val="none" w:sz="0" w:space="0" w:color="auto"/>
      </w:divBdr>
    </w:div>
    <w:div w:id="1890798601">
      <w:bodyDiv w:val="1"/>
      <w:marLeft w:val="0"/>
      <w:marRight w:val="0"/>
      <w:marTop w:val="0"/>
      <w:marBottom w:val="0"/>
      <w:divBdr>
        <w:top w:val="none" w:sz="0" w:space="0" w:color="auto"/>
        <w:left w:val="none" w:sz="0" w:space="0" w:color="auto"/>
        <w:bottom w:val="none" w:sz="0" w:space="0" w:color="auto"/>
        <w:right w:val="none" w:sz="0" w:space="0" w:color="auto"/>
      </w:divBdr>
      <w:divsChild>
        <w:div w:id="1776945432">
          <w:marLeft w:val="0"/>
          <w:marRight w:val="0"/>
          <w:marTop w:val="0"/>
          <w:marBottom w:val="0"/>
          <w:divBdr>
            <w:top w:val="none" w:sz="0" w:space="0" w:color="auto"/>
            <w:left w:val="none" w:sz="0" w:space="0" w:color="auto"/>
            <w:bottom w:val="none" w:sz="0" w:space="0" w:color="auto"/>
            <w:right w:val="none" w:sz="0" w:space="0" w:color="auto"/>
          </w:divBdr>
          <w:divsChild>
            <w:div w:id="2117559706">
              <w:marLeft w:val="0"/>
              <w:marRight w:val="0"/>
              <w:marTop w:val="0"/>
              <w:marBottom w:val="0"/>
              <w:divBdr>
                <w:top w:val="none" w:sz="0" w:space="0" w:color="auto"/>
                <w:left w:val="none" w:sz="0" w:space="0" w:color="auto"/>
                <w:bottom w:val="none" w:sz="0" w:space="0" w:color="auto"/>
                <w:right w:val="none" w:sz="0" w:space="0" w:color="auto"/>
              </w:divBdr>
              <w:divsChild>
                <w:div w:id="207723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118719">
      <w:bodyDiv w:val="1"/>
      <w:marLeft w:val="0"/>
      <w:marRight w:val="0"/>
      <w:marTop w:val="0"/>
      <w:marBottom w:val="0"/>
      <w:divBdr>
        <w:top w:val="none" w:sz="0" w:space="0" w:color="auto"/>
        <w:left w:val="none" w:sz="0" w:space="0" w:color="auto"/>
        <w:bottom w:val="none" w:sz="0" w:space="0" w:color="auto"/>
        <w:right w:val="none" w:sz="0" w:space="0" w:color="auto"/>
      </w:divBdr>
      <w:divsChild>
        <w:div w:id="174658876">
          <w:marLeft w:val="0"/>
          <w:marRight w:val="0"/>
          <w:marTop w:val="0"/>
          <w:marBottom w:val="0"/>
          <w:divBdr>
            <w:top w:val="none" w:sz="0" w:space="0" w:color="auto"/>
            <w:left w:val="none" w:sz="0" w:space="0" w:color="auto"/>
            <w:bottom w:val="none" w:sz="0" w:space="0" w:color="auto"/>
            <w:right w:val="none" w:sz="0" w:space="0" w:color="auto"/>
          </w:divBdr>
        </w:div>
      </w:divsChild>
    </w:div>
    <w:div w:id="1947299704">
      <w:bodyDiv w:val="1"/>
      <w:marLeft w:val="0"/>
      <w:marRight w:val="0"/>
      <w:marTop w:val="0"/>
      <w:marBottom w:val="0"/>
      <w:divBdr>
        <w:top w:val="none" w:sz="0" w:space="0" w:color="auto"/>
        <w:left w:val="none" w:sz="0" w:space="0" w:color="auto"/>
        <w:bottom w:val="none" w:sz="0" w:space="0" w:color="auto"/>
        <w:right w:val="none" w:sz="0" w:space="0" w:color="auto"/>
      </w:divBdr>
    </w:div>
    <w:div w:id="1950813077">
      <w:bodyDiv w:val="1"/>
      <w:marLeft w:val="0"/>
      <w:marRight w:val="0"/>
      <w:marTop w:val="0"/>
      <w:marBottom w:val="0"/>
      <w:divBdr>
        <w:top w:val="none" w:sz="0" w:space="0" w:color="auto"/>
        <w:left w:val="none" w:sz="0" w:space="0" w:color="auto"/>
        <w:bottom w:val="none" w:sz="0" w:space="0" w:color="auto"/>
        <w:right w:val="none" w:sz="0" w:space="0" w:color="auto"/>
      </w:divBdr>
    </w:div>
    <w:div w:id="2007051567">
      <w:bodyDiv w:val="1"/>
      <w:marLeft w:val="0"/>
      <w:marRight w:val="0"/>
      <w:marTop w:val="0"/>
      <w:marBottom w:val="0"/>
      <w:divBdr>
        <w:top w:val="none" w:sz="0" w:space="0" w:color="auto"/>
        <w:left w:val="none" w:sz="0" w:space="0" w:color="auto"/>
        <w:bottom w:val="none" w:sz="0" w:space="0" w:color="auto"/>
        <w:right w:val="none" w:sz="0" w:space="0" w:color="auto"/>
      </w:divBdr>
    </w:div>
    <w:div w:id="2040664845">
      <w:bodyDiv w:val="1"/>
      <w:marLeft w:val="0"/>
      <w:marRight w:val="0"/>
      <w:marTop w:val="0"/>
      <w:marBottom w:val="0"/>
      <w:divBdr>
        <w:top w:val="none" w:sz="0" w:space="0" w:color="auto"/>
        <w:left w:val="none" w:sz="0" w:space="0" w:color="auto"/>
        <w:bottom w:val="none" w:sz="0" w:space="0" w:color="auto"/>
        <w:right w:val="none" w:sz="0" w:space="0" w:color="auto"/>
      </w:divBdr>
    </w:div>
    <w:div w:id="2060978021">
      <w:bodyDiv w:val="1"/>
      <w:marLeft w:val="0"/>
      <w:marRight w:val="0"/>
      <w:marTop w:val="0"/>
      <w:marBottom w:val="0"/>
      <w:divBdr>
        <w:top w:val="none" w:sz="0" w:space="0" w:color="auto"/>
        <w:left w:val="none" w:sz="0" w:space="0" w:color="auto"/>
        <w:bottom w:val="none" w:sz="0" w:space="0" w:color="auto"/>
        <w:right w:val="none" w:sz="0" w:space="0" w:color="auto"/>
      </w:divBdr>
      <w:divsChild>
        <w:div w:id="318925738">
          <w:marLeft w:val="0"/>
          <w:marRight w:val="0"/>
          <w:marTop w:val="0"/>
          <w:marBottom w:val="0"/>
          <w:divBdr>
            <w:top w:val="none" w:sz="0" w:space="0" w:color="auto"/>
            <w:left w:val="none" w:sz="0" w:space="0" w:color="auto"/>
            <w:bottom w:val="none" w:sz="0" w:space="0" w:color="auto"/>
            <w:right w:val="none" w:sz="0" w:space="0" w:color="auto"/>
          </w:divBdr>
          <w:divsChild>
            <w:div w:id="885801679">
              <w:marLeft w:val="0"/>
              <w:marRight w:val="0"/>
              <w:marTop w:val="0"/>
              <w:marBottom w:val="0"/>
              <w:divBdr>
                <w:top w:val="none" w:sz="0" w:space="0" w:color="auto"/>
                <w:left w:val="none" w:sz="0" w:space="0" w:color="auto"/>
                <w:bottom w:val="none" w:sz="0" w:space="0" w:color="auto"/>
                <w:right w:val="none" w:sz="0" w:space="0" w:color="auto"/>
              </w:divBdr>
              <w:divsChild>
                <w:div w:id="442892756">
                  <w:marLeft w:val="0"/>
                  <w:marRight w:val="0"/>
                  <w:marTop w:val="0"/>
                  <w:marBottom w:val="0"/>
                  <w:divBdr>
                    <w:top w:val="none" w:sz="0" w:space="0" w:color="auto"/>
                    <w:left w:val="none" w:sz="0" w:space="0" w:color="auto"/>
                    <w:bottom w:val="none" w:sz="0" w:space="0" w:color="auto"/>
                    <w:right w:val="none" w:sz="0" w:space="0" w:color="auto"/>
                  </w:divBdr>
                  <w:divsChild>
                    <w:div w:id="208684468">
                      <w:marLeft w:val="0"/>
                      <w:marRight w:val="0"/>
                      <w:marTop w:val="0"/>
                      <w:marBottom w:val="0"/>
                      <w:divBdr>
                        <w:top w:val="none" w:sz="0" w:space="0" w:color="auto"/>
                        <w:left w:val="none" w:sz="0" w:space="0" w:color="auto"/>
                        <w:bottom w:val="none" w:sz="0" w:space="0" w:color="auto"/>
                        <w:right w:val="none" w:sz="0" w:space="0" w:color="auto"/>
                      </w:divBdr>
                      <w:divsChild>
                        <w:div w:id="2120366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8740963">
      <w:bodyDiv w:val="1"/>
      <w:marLeft w:val="0"/>
      <w:marRight w:val="0"/>
      <w:marTop w:val="0"/>
      <w:marBottom w:val="0"/>
      <w:divBdr>
        <w:top w:val="none" w:sz="0" w:space="0" w:color="auto"/>
        <w:left w:val="none" w:sz="0" w:space="0" w:color="auto"/>
        <w:bottom w:val="none" w:sz="0" w:space="0" w:color="auto"/>
        <w:right w:val="none" w:sz="0" w:space="0" w:color="auto"/>
      </w:divBdr>
      <w:divsChild>
        <w:div w:id="3629833">
          <w:marLeft w:val="0"/>
          <w:marRight w:val="0"/>
          <w:marTop w:val="0"/>
          <w:marBottom w:val="0"/>
          <w:divBdr>
            <w:top w:val="none" w:sz="0" w:space="0" w:color="auto"/>
            <w:left w:val="none" w:sz="0" w:space="0" w:color="auto"/>
            <w:bottom w:val="none" w:sz="0" w:space="0" w:color="auto"/>
            <w:right w:val="none" w:sz="0" w:space="0" w:color="auto"/>
          </w:divBdr>
          <w:divsChild>
            <w:div w:id="146481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472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grci.de" TargetMode="External"/><Relationship Id="rId13" Type="http://schemas.openxmlformats.org/officeDocument/2006/relationships/hyperlink" Target="https://cd-portal.dguv.de/" TargetMode="External"/><Relationship Id="rId18" Type="http://schemas.openxmlformats.org/officeDocument/2006/relationships/header" Target="head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2.xml"/><Relationship Id="rId10" Type="http://schemas.microsoft.com/office/2011/relationships/commentsExtended" Target="commentsExtended.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B3DF4-BC56-44F6-A198-137194E17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1811</Words>
  <Characters>13472</Characters>
  <Application>Microsoft Office Word</Application>
  <DocSecurity>0</DocSecurity>
  <Lines>295</Lines>
  <Paragraphs>109</Paragraphs>
  <ScaleCrop>false</ScaleCrop>
  <HeadingPairs>
    <vt:vector size="2" baseType="variant">
      <vt:variant>
        <vt:lpstr>Titel</vt:lpstr>
      </vt:variant>
      <vt:variant>
        <vt:i4>1</vt:i4>
      </vt:variant>
    </vt:vector>
  </HeadingPairs>
  <TitlesOfParts>
    <vt:vector size="1" baseType="lpstr">
      <vt:lpstr>Leistungsbeschreibung Internetdienstleistungen</vt:lpstr>
    </vt:vector>
  </TitlesOfParts>
  <Company>Steinbruchs-BG</Company>
  <LinksUpToDate>false</LinksUpToDate>
  <CharactersWithSpaces>15254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Leistungsbeschreibung Internetdienstleistungen</dc:title>
  <dc:subject/>
  <dc:creator>Gunnar.Negelmann@bgrci.de</dc:creator>
  <cp:keywords/>
  <cp:lastModifiedBy>Beck, Michael</cp:lastModifiedBy>
  <cp:revision>4</cp:revision>
  <cp:lastPrinted>2015-04-30T11:56:00Z</cp:lastPrinted>
  <dcterms:created xsi:type="dcterms:W3CDTF">2025-10-10T08:40:00Z</dcterms:created>
  <dcterms:modified xsi:type="dcterms:W3CDTF">2025-11-23T09:00:00Z</dcterms:modified>
</cp:coreProperties>
</file>